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B3D96" w14:textId="66BBAC31" w:rsidR="0008248E" w:rsidRPr="00A4257C" w:rsidRDefault="00B122AD" w:rsidP="00036E00">
      <w:pPr>
        <w:spacing w:line="480" w:lineRule="auto"/>
        <w:rPr>
          <w:rFonts w:ascii="Times New Roman" w:hAnsi="Times New Roman" w:cs="Times New Roman"/>
          <w:sz w:val="36"/>
          <w:szCs w:val="36"/>
        </w:rPr>
      </w:pPr>
      <w:r w:rsidRPr="00A4257C">
        <w:rPr>
          <w:rFonts w:ascii="Times New Roman" w:hAnsi="Times New Roman" w:cs="Times New Roman"/>
          <w:sz w:val="36"/>
          <w:szCs w:val="36"/>
        </w:rPr>
        <w:t xml:space="preserve">Technical Note: </w:t>
      </w:r>
      <w:r w:rsidR="00D86882" w:rsidRPr="00A4257C">
        <w:rPr>
          <w:rFonts w:ascii="Times New Roman" w:hAnsi="Times New Roman" w:cs="Times New Roman"/>
          <w:sz w:val="36"/>
          <w:szCs w:val="36"/>
        </w:rPr>
        <w:t>An efficient method for accelerati</w:t>
      </w:r>
      <w:r w:rsidR="00F66DEF" w:rsidRPr="00A4257C">
        <w:rPr>
          <w:rFonts w:ascii="Times New Roman" w:hAnsi="Times New Roman" w:cs="Times New Roman"/>
          <w:sz w:val="36"/>
          <w:szCs w:val="36"/>
        </w:rPr>
        <w:t xml:space="preserve">ng </w:t>
      </w:r>
      <w:r w:rsidR="00D86882" w:rsidRPr="00A4257C">
        <w:rPr>
          <w:rFonts w:ascii="Times New Roman" w:hAnsi="Times New Roman" w:cs="Times New Roman"/>
          <w:sz w:val="36"/>
          <w:szCs w:val="36"/>
        </w:rPr>
        <w:t xml:space="preserve">the spin-up process </w:t>
      </w:r>
      <w:r w:rsidR="0096676B" w:rsidRPr="00A4257C">
        <w:rPr>
          <w:rFonts w:ascii="Times New Roman" w:hAnsi="Times New Roman" w:cs="Times New Roman"/>
          <w:sz w:val="36"/>
          <w:szCs w:val="36"/>
        </w:rPr>
        <w:t>for</w:t>
      </w:r>
      <w:r w:rsidR="00323354" w:rsidRPr="00A4257C">
        <w:rPr>
          <w:rFonts w:ascii="Times New Roman" w:hAnsi="Times New Roman" w:cs="Times New Roman"/>
          <w:sz w:val="36"/>
          <w:szCs w:val="36"/>
        </w:rPr>
        <w:t xml:space="preserve"> process-based biogeochemistry model</w:t>
      </w:r>
      <w:r w:rsidR="0096676B" w:rsidRPr="00A4257C">
        <w:rPr>
          <w:rFonts w:ascii="Times New Roman" w:hAnsi="Times New Roman" w:cs="Times New Roman"/>
          <w:sz w:val="36"/>
          <w:szCs w:val="36"/>
        </w:rPr>
        <w:t>s</w:t>
      </w:r>
    </w:p>
    <w:p w14:paraId="2F6DEB5A" w14:textId="331EA99D" w:rsidR="0018069D" w:rsidRPr="00A4257C" w:rsidRDefault="0018069D" w:rsidP="009D021C">
      <w:pPr>
        <w:rPr>
          <w:rFonts w:ascii="Times New Roman" w:eastAsia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Yang Qu</w:t>
      </w:r>
      <w:r w:rsidR="009D021C" w:rsidRPr="00A4257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4257C">
        <w:rPr>
          <w:rFonts w:ascii="Times New Roman" w:hAnsi="Times New Roman" w:cs="Times New Roman"/>
          <w:sz w:val="24"/>
          <w:szCs w:val="24"/>
        </w:rPr>
        <w:t>, Shamil</w:t>
      </w:r>
      <w:r w:rsidR="009D021C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9D021C" w:rsidRPr="00A4257C">
        <w:rPr>
          <w:rFonts w:ascii="Times New Roman" w:eastAsia="Times New Roman" w:hAnsi="Times New Roman" w:cs="Times New Roman"/>
          <w:color w:val="000000"/>
          <w:sz w:val="24"/>
          <w:szCs w:val="24"/>
        </w:rPr>
        <w:t>Maksyutov</w:t>
      </w:r>
      <w:r w:rsidR="009D021C" w:rsidRPr="00A425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A4257C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Qianlai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 xml:space="preserve"> Zhuang</w:t>
      </w:r>
      <w:r w:rsidR="009D021C" w:rsidRPr="00A4257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A5C1F" w:rsidRPr="00A4257C">
        <w:rPr>
          <w:rFonts w:ascii="Times New Roman" w:hAnsi="Times New Roman" w:cs="Times New Roman"/>
          <w:sz w:val="24"/>
          <w:szCs w:val="24"/>
          <w:vertAlign w:val="superscript"/>
        </w:rPr>
        <w:t>,3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8D93D5" w14:textId="77777777" w:rsidR="009D021C" w:rsidRPr="00A4257C" w:rsidRDefault="009D021C" w:rsidP="009D021C">
      <w:pPr>
        <w:spacing w:line="480" w:lineRule="auto"/>
        <w:rPr>
          <w:rFonts w:ascii="Times New Roman" w:hAnsi="Times New Roman" w:cs="Times New Roman"/>
        </w:rPr>
      </w:pPr>
    </w:p>
    <w:p w14:paraId="6C1FD7DE" w14:textId="14A522F7" w:rsidR="009D021C" w:rsidRPr="00A4257C" w:rsidRDefault="009D021C" w:rsidP="009D021C">
      <w:pPr>
        <w:spacing w:line="480" w:lineRule="auto"/>
        <w:rPr>
          <w:rFonts w:ascii="Times New Roman" w:hAnsi="Times New Roman" w:cs="Times New Roman"/>
        </w:rPr>
      </w:pPr>
      <w:r w:rsidRPr="00A4257C">
        <w:rPr>
          <w:rFonts w:ascii="Times New Roman" w:hAnsi="Times New Roman" w:cs="Times New Roman"/>
          <w:vertAlign w:val="superscript"/>
        </w:rPr>
        <w:t>1</w:t>
      </w:r>
      <w:r w:rsidRPr="00A4257C">
        <w:rPr>
          <w:rFonts w:ascii="Times New Roman" w:hAnsi="Times New Roman" w:cs="Times New Roman"/>
        </w:rPr>
        <w:t xml:space="preserve">Department of Earth, </w:t>
      </w:r>
      <w:r w:rsidR="009B77EA" w:rsidRPr="00A4257C">
        <w:rPr>
          <w:rFonts w:ascii="Times New Roman" w:hAnsi="Times New Roman" w:cs="Times New Roman"/>
        </w:rPr>
        <w:t>Atmospheric</w:t>
      </w:r>
      <w:r w:rsidRPr="00A4257C">
        <w:rPr>
          <w:rFonts w:ascii="Times New Roman" w:hAnsi="Times New Roman" w:cs="Times New Roman"/>
        </w:rPr>
        <w:t>, and Planetary Sciences, Department of Agronomy, Purdue University, West Lafayette, IN 47907 USA</w:t>
      </w:r>
    </w:p>
    <w:p w14:paraId="5C932FCC" w14:textId="7EA4FBE5" w:rsidR="009D021C" w:rsidRPr="00A4257C" w:rsidRDefault="009D021C" w:rsidP="009D021C">
      <w:pPr>
        <w:spacing w:line="480" w:lineRule="auto"/>
        <w:rPr>
          <w:rFonts w:ascii="Times New Roman" w:hAnsi="Times New Roman" w:cs="Times New Roman"/>
        </w:rPr>
      </w:pPr>
      <w:r w:rsidRPr="00A4257C">
        <w:rPr>
          <w:rFonts w:ascii="Times New Roman" w:hAnsi="Times New Roman" w:cs="Times New Roman"/>
          <w:vertAlign w:val="superscript"/>
        </w:rPr>
        <w:t>2</w:t>
      </w:r>
      <w:r w:rsidRPr="00A4257C">
        <w:rPr>
          <w:rFonts w:ascii="Times New Roman" w:hAnsi="Times New Roman" w:cs="Times New Roman"/>
        </w:rPr>
        <w:t xml:space="preserve">National Institute for Environmental Studies, 16-2 </w:t>
      </w:r>
      <w:proofErr w:type="spellStart"/>
      <w:r w:rsidRPr="00A4257C">
        <w:rPr>
          <w:rFonts w:ascii="Times New Roman" w:hAnsi="Times New Roman" w:cs="Times New Roman"/>
        </w:rPr>
        <w:t>Onogawa</w:t>
      </w:r>
      <w:proofErr w:type="spellEnd"/>
      <w:r w:rsidRPr="00A4257C">
        <w:rPr>
          <w:rFonts w:ascii="Times New Roman" w:hAnsi="Times New Roman" w:cs="Times New Roman"/>
        </w:rPr>
        <w:t>, Tsukuba, Ibaraki, 305-8506 Japan</w:t>
      </w:r>
    </w:p>
    <w:p w14:paraId="1A607BD3" w14:textId="013D5F0A" w:rsidR="00191A69" w:rsidRPr="00A4257C" w:rsidRDefault="00191A69" w:rsidP="009D021C">
      <w:pPr>
        <w:spacing w:line="480" w:lineRule="auto"/>
        <w:rPr>
          <w:rFonts w:ascii="Times New Roman" w:hAnsi="Times New Roman" w:cs="Times New Roman"/>
        </w:rPr>
      </w:pPr>
      <w:r w:rsidRPr="00A4257C">
        <w:rPr>
          <w:rFonts w:ascii="Times New Roman" w:hAnsi="Times New Roman" w:cs="Times New Roman"/>
          <w:vertAlign w:val="superscript"/>
        </w:rPr>
        <w:t>3</w:t>
      </w:r>
      <w:r w:rsidRPr="00A4257C">
        <w:rPr>
          <w:rFonts w:ascii="Times New Roman" w:hAnsi="Times New Roman" w:cs="Times New Roman"/>
        </w:rPr>
        <w:t>Department of Agronomy, Purdue University</w:t>
      </w:r>
    </w:p>
    <w:p w14:paraId="69DC81AE" w14:textId="140C653E" w:rsidR="0018069D" w:rsidRDefault="0018069D" w:rsidP="00036E00">
      <w:pPr>
        <w:spacing w:line="480" w:lineRule="auto"/>
        <w:rPr>
          <w:rFonts w:ascii="Times New Roman" w:hAnsi="Times New Roman" w:cs="Times New Roman"/>
        </w:rPr>
      </w:pPr>
      <w:r w:rsidRPr="00A4257C">
        <w:rPr>
          <w:rFonts w:ascii="Times New Roman" w:hAnsi="Times New Roman" w:cs="Times New Roman"/>
        </w:rPr>
        <w:t xml:space="preserve">To be submitted to: </w:t>
      </w:r>
      <w:proofErr w:type="spellStart"/>
      <w:r w:rsidRPr="00A4257C">
        <w:rPr>
          <w:rFonts w:ascii="Times New Roman" w:hAnsi="Times New Roman" w:cs="Times New Roman"/>
        </w:rPr>
        <w:t>Biogeoscience</w:t>
      </w:r>
      <w:proofErr w:type="spellEnd"/>
    </w:p>
    <w:p w14:paraId="29FB4486" w14:textId="03CC6869" w:rsidR="00547EB5" w:rsidRDefault="00547EB5" w:rsidP="00036E0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Correspondence to: </w:t>
      </w:r>
      <w:hyperlink r:id="rId8" w:history="1">
        <w:r w:rsidRPr="0067182B">
          <w:rPr>
            <w:rStyle w:val="Hyperlink"/>
            <w:rFonts w:ascii="Times New Roman" w:hAnsi="Times New Roman" w:cs="Times New Roman"/>
          </w:rPr>
          <w:t>qzhuang@purdue.edu</w:t>
        </w:r>
      </w:hyperlink>
    </w:p>
    <w:p w14:paraId="256ED688" w14:textId="77777777" w:rsidR="00547EB5" w:rsidRPr="00A4257C" w:rsidRDefault="00547EB5" w:rsidP="00036E00">
      <w:pPr>
        <w:spacing w:line="480" w:lineRule="auto"/>
        <w:rPr>
          <w:rFonts w:ascii="Times New Roman" w:hAnsi="Times New Roman" w:cs="Times New Roman"/>
        </w:rPr>
      </w:pPr>
    </w:p>
    <w:p w14:paraId="3A94B080" w14:textId="77777777" w:rsidR="00191A69" w:rsidRPr="00A4257C" w:rsidRDefault="00191A69" w:rsidP="00036E00">
      <w:pPr>
        <w:spacing w:line="480" w:lineRule="auto"/>
        <w:rPr>
          <w:rFonts w:ascii="Times New Roman" w:hAnsi="Times New Roman" w:cs="Times New Roman"/>
        </w:rPr>
      </w:pPr>
    </w:p>
    <w:p w14:paraId="3292DE01" w14:textId="77777777" w:rsidR="009D021C" w:rsidRPr="00A4257C" w:rsidRDefault="009D021C" w:rsidP="00036E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285E91A5" w14:textId="77777777" w:rsidR="003E7E22" w:rsidRDefault="003E7E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B56240B" w14:textId="1E687509" w:rsidR="006F3A08" w:rsidRPr="00A4257C" w:rsidRDefault="006F3A08" w:rsidP="00036E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4257C">
        <w:rPr>
          <w:rFonts w:ascii="Times New Roman" w:hAnsi="Times New Roman" w:cs="Times New Roman"/>
          <w:b/>
          <w:sz w:val="24"/>
          <w:szCs w:val="24"/>
        </w:rPr>
        <w:lastRenderedPageBreak/>
        <w:t>Abstract</w:t>
      </w:r>
    </w:p>
    <w:p w14:paraId="52B16B39" w14:textId="30DA9B78" w:rsidR="009808CC" w:rsidRDefault="006F3A08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To better understand the role of terrestrial ecosystems in the global carbon cycle and their feedbacks to the global climate system, process-based 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biogeochemistry </w:t>
      </w:r>
      <w:r w:rsidRPr="00A4257C">
        <w:rPr>
          <w:rFonts w:ascii="Times New Roman" w:hAnsi="Times New Roman" w:cs="Times New Roman"/>
          <w:sz w:val="24"/>
          <w:szCs w:val="24"/>
        </w:rPr>
        <w:t>models need to be improved</w:t>
      </w:r>
      <w:r w:rsidR="00BA0BAB">
        <w:rPr>
          <w:rFonts w:ascii="Times New Roman" w:hAnsi="Times New Roman" w:cs="Times New Roman"/>
          <w:sz w:val="24"/>
          <w:szCs w:val="24"/>
        </w:rPr>
        <w:t xml:space="preserve"> with respect to model </w:t>
      </w:r>
      <w:r w:rsidRPr="00A4257C">
        <w:rPr>
          <w:rFonts w:ascii="Times New Roman" w:hAnsi="Times New Roman" w:cs="Times New Roman"/>
          <w:sz w:val="24"/>
          <w:szCs w:val="24"/>
        </w:rPr>
        <w:t>parameterization and model struc</w:t>
      </w:r>
      <w:r w:rsidR="00B122AD" w:rsidRPr="00A4257C">
        <w:rPr>
          <w:rFonts w:ascii="Times New Roman" w:hAnsi="Times New Roman" w:cs="Times New Roman"/>
          <w:sz w:val="24"/>
          <w:szCs w:val="24"/>
        </w:rPr>
        <w:t>ture</w:t>
      </w:r>
      <w:r w:rsidR="00BA0BAB">
        <w:rPr>
          <w:rFonts w:ascii="Times New Roman" w:hAnsi="Times New Roman" w:cs="Times New Roman"/>
          <w:sz w:val="24"/>
          <w:szCs w:val="24"/>
        </w:rPr>
        <w:t>.</w:t>
      </w:r>
      <w:ins w:id="0" w:author="Yang Qu" w:date="2018-05-14T22:14:00Z">
        <w:r w:rsidR="002D2EB0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" w:author="Yang Qu" w:date="2018-05-14T22:13:00Z">
        <w:r w:rsidR="00BA0BAB" w:rsidDel="002D2EB0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BA0BAB">
        <w:rPr>
          <w:rFonts w:ascii="Times New Roman" w:hAnsi="Times New Roman" w:cs="Times New Roman"/>
          <w:sz w:val="24"/>
          <w:szCs w:val="24"/>
        </w:rPr>
        <w:t xml:space="preserve">To achieve these improvements, the spin-up time for those differential equation-based models needs to be </w:t>
      </w:r>
      <w:r w:rsidR="00F66DEF" w:rsidRPr="00A4257C">
        <w:rPr>
          <w:rFonts w:ascii="Times New Roman" w:hAnsi="Times New Roman" w:cs="Times New Roman"/>
          <w:sz w:val="24"/>
          <w:szCs w:val="24"/>
        </w:rPr>
        <w:t>shorten</w:t>
      </w:r>
      <w:r w:rsidR="00BA0BAB">
        <w:rPr>
          <w:rFonts w:ascii="Times New Roman" w:hAnsi="Times New Roman" w:cs="Times New Roman"/>
          <w:sz w:val="24"/>
          <w:szCs w:val="24"/>
        </w:rPr>
        <w:t>ed</w:t>
      </w:r>
      <w:r w:rsidR="00C6599C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635E8A" w:rsidRPr="00A4257C">
        <w:rPr>
          <w:rFonts w:ascii="Times New Roman" w:hAnsi="Times New Roman" w:cs="Times New Roman"/>
          <w:sz w:val="24"/>
          <w:szCs w:val="24"/>
        </w:rPr>
        <w:t xml:space="preserve">Here, </w:t>
      </w:r>
      <w:r w:rsidR="002857BF" w:rsidRPr="00A4257C">
        <w:rPr>
          <w:rFonts w:ascii="Times New Roman" w:hAnsi="Times New Roman" w:cs="Times New Roman"/>
          <w:sz w:val="24"/>
          <w:szCs w:val="24"/>
        </w:rPr>
        <w:t>a</w:t>
      </w:r>
      <w:r w:rsidR="00BA0BAB">
        <w:rPr>
          <w:rFonts w:ascii="Times New Roman" w:hAnsi="Times New Roman" w:cs="Times New Roman"/>
          <w:sz w:val="24"/>
          <w:szCs w:val="24"/>
        </w:rPr>
        <w:t>n</w:t>
      </w:r>
      <w:r w:rsidR="002857BF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Pr="00A4257C">
        <w:rPr>
          <w:rFonts w:ascii="Times New Roman" w:hAnsi="Times New Roman" w:cs="Times New Roman"/>
          <w:sz w:val="24"/>
          <w:szCs w:val="24"/>
        </w:rPr>
        <w:t xml:space="preserve">algorithm for </w:t>
      </w:r>
      <w:r w:rsidR="00BA0BAB">
        <w:rPr>
          <w:rFonts w:ascii="Times New Roman" w:hAnsi="Times New Roman" w:cs="Times New Roman"/>
          <w:sz w:val="24"/>
          <w:szCs w:val="24"/>
        </w:rPr>
        <w:t xml:space="preserve">a fast </w:t>
      </w:r>
      <w:r w:rsidRPr="00A4257C">
        <w:rPr>
          <w:rFonts w:ascii="Times New Roman" w:hAnsi="Times New Roman" w:cs="Times New Roman"/>
          <w:sz w:val="24"/>
          <w:szCs w:val="24"/>
        </w:rPr>
        <w:t xml:space="preserve">spin-up </w:t>
      </w:r>
      <w:r w:rsidR="00BA0BAB">
        <w:rPr>
          <w:rFonts w:ascii="Times New Roman" w:hAnsi="Times New Roman" w:cs="Times New Roman"/>
          <w:sz w:val="24"/>
          <w:szCs w:val="24"/>
        </w:rPr>
        <w:t xml:space="preserve">was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developed</w:t>
      </w:r>
      <w:del w:id="2" w:author="Yang Qu" w:date="2018-05-14T06:29:00Z">
        <w:r w:rsidR="00F66DEF" w:rsidRPr="00A4257C" w:rsidDel="00157D2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3" w:author="Yang Qu" w:date="2018-05-14T22:14:00Z">
        <w:r w:rsidR="009060B6">
          <w:rPr>
            <w:rFonts w:ascii="Times New Roman" w:hAnsi="Times New Roman" w:cs="Times New Roman" w:hint="eastAsia"/>
            <w:sz w:val="24"/>
            <w:szCs w:val="24"/>
          </w:rPr>
          <w:t>b</w:t>
        </w:r>
        <w:r w:rsidR="009060B6">
          <w:rPr>
            <w:rFonts w:ascii="Times New Roman" w:hAnsi="Times New Roman" w:cs="Times New Roman"/>
            <w:sz w:val="24"/>
            <w:szCs w:val="24"/>
          </w:rPr>
          <w:t>y</w:t>
        </w:r>
        <w:proofErr w:type="spellEnd"/>
        <w:r w:rsidR="009060B6">
          <w:rPr>
            <w:rFonts w:ascii="Times New Roman" w:hAnsi="Times New Roman" w:cs="Times New Roman"/>
            <w:sz w:val="24"/>
            <w:szCs w:val="24"/>
          </w:rPr>
          <w:t xml:space="preserve"> f</w:t>
        </w:r>
      </w:ins>
      <w:ins w:id="4" w:author="Yang Qu" w:date="2018-05-14T06:29:00Z">
        <w:r w:rsidR="00157D2B">
          <w:rPr>
            <w:rFonts w:ascii="Times New Roman" w:hAnsi="Times New Roman" w:cs="Times New Roman"/>
            <w:sz w:val="24"/>
            <w:szCs w:val="24"/>
          </w:rPr>
          <w:t>inding</w:t>
        </w:r>
      </w:ins>
      <w:ins w:id="5" w:author="Yang Qu" w:date="2018-05-14T22:14:00Z">
        <w:r w:rsidR="000A4EEB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A4EEB">
          <w:rPr>
            <w:rFonts w:ascii="Times New Roman" w:hAnsi="Times New Roman" w:cs="Times New Roman" w:hint="eastAsia"/>
            <w:sz w:val="24"/>
            <w:szCs w:val="24"/>
          </w:rPr>
          <w:t>the</w:t>
        </w:r>
      </w:ins>
      <w:ins w:id="6" w:author="Yang Qu" w:date="2018-05-14T06:29:00Z">
        <w:r w:rsidR="00157D2B">
          <w:rPr>
            <w:rFonts w:ascii="Times New Roman" w:hAnsi="Times New Roman" w:cs="Times New Roman"/>
            <w:sz w:val="24"/>
            <w:szCs w:val="24"/>
          </w:rPr>
          <w:t xml:space="preserve"> exact solution of a linearized system representing cyclo-stationary state of a model </w:t>
        </w:r>
      </w:ins>
      <w:r w:rsidR="00F66DEF" w:rsidRPr="00A4257C">
        <w:rPr>
          <w:rFonts w:ascii="Times New Roman" w:hAnsi="Times New Roman" w:cs="Times New Roman"/>
          <w:sz w:val="24"/>
          <w:szCs w:val="24"/>
        </w:rPr>
        <w:t xml:space="preserve">and implemented in a biogeochemistry model, the Terrestrial Ecosystem Model (TEM). 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86690" w:rsidRPr="00A4257C">
        <w:rPr>
          <w:rFonts w:ascii="Times New Roman" w:hAnsi="Times New Roman" w:cs="Times New Roman"/>
          <w:sz w:val="24"/>
          <w:szCs w:val="24"/>
        </w:rPr>
        <w:t>With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the</w:t>
      </w:r>
      <w:r w:rsidR="00A86690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A230F" w:rsidRPr="00A4257C">
        <w:rPr>
          <w:rFonts w:ascii="Times New Roman" w:hAnsi="Times New Roman" w:cs="Times New Roman"/>
          <w:sz w:val="24"/>
          <w:szCs w:val="24"/>
        </w:rPr>
        <w:t xml:space="preserve">new </w:t>
      </w:r>
      <w:r w:rsidR="00A86690" w:rsidRPr="00A4257C">
        <w:rPr>
          <w:rFonts w:ascii="Times New Roman" w:hAnsi="Times New Roman" w:cs="Times New Roman"/>
          <w:sz w:val="24"/>
          <w:szCs w:val="24"/>
        </w:rPr>
        <w:t xml:space="preserve">spin-up algorithm, we </w:t>
      </w:r>
      <w:r w:rsidR="00DE5093" w:rsidRPr="00A4257C">
        <w:rPr>
          <w:rFonts w:ascii="Times New Roman" w:hAnsi="Times New Roman" w:cs="Times New Roman"/>
          <w:sz w:val="24"/>
          <w:szCs w:val="24"/>
        </w:rPr>
        <w:t>showed that the model reached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A0BAB">
        <w:rPr>
          <w:rFonts w:ascii="Times New Roman" w:hAnsi="Times New Roman" w:cs="Times New Roman"/>
          <w:sz w:val="24"/>
          <w:szCs w:val="24"/>
        </w:rPr>
        <w:t>a steady state</w:t>
      </w:r>
      <w:r w:rsidR="00BA0BAB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5A5646" w:rsidRPr="00A4257C">
        <w:rPr>
          <w:rFonts w:ascii="Times New Roman" w:hAnsi="Times New Roman" w:cs="Times New Roman"/>
          <w:sz w:val="24"/>
          <w:szCs w:val="24"/>
        </w:rPr>
        <w:t>in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less than</w:t>
      </w:r>
      <w:r w:rsidR="0041728B" w:rsidRPr="00A4257C">
        <w:rPr>
          <w:rFonts w:ascii="Times New Roman" w:hAnsi="Times New Roman" w:cs="Times New Roman"/>
          <w:sz w:val="24"/>
          <w:szCs w:val="24"/>
        </w:rPr>
        <w:t xml:space="preserve"> 10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years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 of computing time</w:t>
      </w:r>
      <w:r w:rsidR="00A86690" w:rsidRPr="00A4257C">
        <w:rPr>
          <w:rFonts w:ascii="Times New Roman" w:hAnsi="Times New Roman" w:cs="Times New Roman"/>
          <w:sz w:val="24"/>
          <w:szCs w:val="24"/>
        </w:rPr>
        <w:t>, while the original method requires more than 200 years</w:t>
      </w:r>
      <w:r w:rsidR="00DE5093" w:rsidRPr="00A4257C">
        <w:rPr>
          <w:rFonts w:ascii="Times New Roman" w:hAnsi="Times New Roman" w:cs="Times New Roman"/>
          <w:sz w:val="24"/>
          <w:szCs w:val="24"/>
        </w:rPr>
        <w:t xml:space="preserve"> on average</w:t>
      </w:r>
      <w:r w:rsidR="00A86690" w:rsidRPr="00A4257C">
        <w:rPr>
          <w:rFonts w:ascii="Times New Roman" w:hAnsi="Times New Roman" w:cs="Times New Roman"/>
          <w:sz w:val="24"/>
          <w:szCs w:val="24"/>
        </w:rPr>
        <w:t xml:space="preserve"> of model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86690" w:rsidRPr="00A4257C">
        <w:rPr>
          <w:rFonts w:ascii="Times New Roman" w:hAnsi="Times New Roman" w:cs="Times New Roman"/>
          <w:sz w:val="24"/>
          <w:szCs w:val="24"/>
        </w:rPr>
        <w:t xml:space="preserve">run. 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834980" w:rsidRPr="00A4257C">
        <w:rPr>
          <w:rFonts w:ascii="Times New Roman" w:hAnsi="Times New Roman" w:cs="Times New Roman"/>
          <w:sz w:val="24"/>
          <w:szCs w:val="24"/>
        </w:rPr>
        <w:t xml:space="preserve">For the test sites with </w:t>
      </w:r>
      <w:r w:rsidR="005D7B82" w:rsidRPr="00A4257C">
        <w:rPr>
          <w:rFonts w:ascii="Times New Roman" w:hAnsi="Times New Roman" w:cs="Times New Roman"/>
          <w:sz w:val="24"/>
          <w:szCs w:val="24"/>
        </w:rPr>
        <w:t>five different</w:t>
      </w:r>
      <w:r w:rsidR="00834980" w:rsidRPr="00A4257C">
        <w:rPr>
          <w:rFonts w:ascii="Times New Roman" w:hAnsi="Times New Roman" w:cs="Times New Roman"/>
          <w:sz w:val="24"/>
          <w:szCs w:val="24"/>
        </w:rPr>
        <w:t xml:space="preserve"> plant function types, the </w:t>
      </w:r>
      <w:r w:rsidR="00BA230F" w:rsidRPr="00A4257C">
        <w:rPr>
          <w:rFonts w:ascii="Times New Roman" w:hAnsi="Times New Roman" w:cs="Times New Roman"/>
          <w:sz w:val="24"/>
          <w:szCs w:val="24"/>
        </w:rPr>
        <w:t xml:space="preserve">new </w:t>
      </w:r>
      <w:r w:rsidR="00834980" w:rsidRPr="00A4257C">
        <w:rPr>
          <w:rFonts w:ascii="Times New Roman" w:hAnsi="Times New Roman" w:cs="Times New Roman"/>
          <w:sz w:val="24"/>
          <w:szCs w:val="24"/>
        </w:rPr>
        <w:t>method save</w:t>
      </w:r>
      <w:r w:rsidR="00BA230F" w:rsidRPr="00A4257C">
        <w:rPr>
          <w:rFonts w:ascii="Times New Roman" w:hAnsi="Times New Roman" w:cs="Times New Roman"/>
          <w:sz w:val="24"/>
          <w:szCs w:val="24"/>
        </w:rPr>
        <w:t>s</w:t>
      </w:r>
      <w:r w:rsidR="00834980" w:rsidRPr="00A4257C">
        <w:rPr>
          <w:rFonts w:ascii="Times New Roman" w:hAnsi="Times New Roman" w:cs="Times New Roman"/>
          <w:sz w:val="24"/>
          <w:szCs w:val="24"/>
        </w:rPr>
        <w:t xml:space="preserve"> over 90% of the original spin-up time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A230F" w:rsidRPr="00A4257C">
        <w:rPr>
          <w:rFonts w:ascii="Times New Roman" w:hAnsi="Times New Roman" w:cs="Times New Roman"/>
          <w:sz w:val="24"/>
          <w:szCs w:val="24"/>
        </w:rPr>
        <w:t xml:space="preserve">in </w:t>
      </w:r>
      <w:r w:rsidR="0018069D" w:rsidRPr="00A4257C">
        <w:rPr>
          <w:rFonts w:ascii="Times New Roman" w:hAnsi="Times New Roman" w:cs="Times New Roman"/>
          <w:sz w:val="24"/>
          <w:szCs w:val="24"/>
        </w:rPr>
        <w:t>site</w:t>
      </w:r>
      <w:r w:rsidR="00BA230F" w:rsidRPr="00A4257C">
        <w:rPr>
          <w:rFonts w:ascii="Times New Roman" w:hAnsi="Times New Roman" w:cs="Times New Roman"/>
          <w:sz w:val="24"/>
          <w:szCs w:val="24"/>
        </w:rPr>
        <w:t>-level simulations</w:t>
      </w:r>
      <w:r w:rsidR="00F66DEF" w:rsidRPr="00A4257C">
        <w:rPr>
          <w:rFonts w:ascii="Times New Roman" w:hAnsi="Times New Roman" w:cs="Times New Roman"/>
          <w:sz w:val="24"/>
          <w:szCs w:val="24"/>
        </w:rPr>
        <w:t>.</w:t>
      </w:r>
      <w:r w:rsidR="00834980" w:rsidRPr="00A4257C">
        <w:rPr>
          <w:rFonts w:ascii="Times New Roman" w:hAnsi="Times New Roman" w:cs="Times New Roman"/>
          <w:sz w:val="24"/>
          <w:szCs w:val="24"/>
        </w:rPr>
        <w:t xml:space="preserve"> In North America</w:t>
      </w:r>
      <w:r w:rsidR="002857BF" w:rsidRPr="00A4257C">
        <w:rPr>
          <w:rFonts w:ascii="Times New Roman" w:hAnsi="Times New Roman" w:cs="Times New Roman"/>
          <w:sz w:val="24"/>
          <w:szCs w:val="24"/>
        </w:rPr>
        <w:t xml:space="preserve"> simulations</w:t>
      </w:r>
      <w:r w:rsidR="0018069D" w:rsidRPr="00A4257C">
        <w:rPr>
          <w:rFonts w:ascii="Times New Roman" w:hAnsi="Times New Roman" w:cs="Times New Roman"/>
          <w:sz w:val="24"/>
          <w:szCs w:val="24"/>
        </w:rPr>
        <w:t>,</w:t>
      </w:r>
      <w:r w:rsidR="00834980" w:rsidRPr="00A4257C">
        <w:rPr>
          <w:rFonts w:ascii="Times New Roman" w:hAnsi="Times New Roman" w:cs="Times New Roman"/>
          <w:sz w:val="24"/>
          <w:szCs w:val="24"/>
        </w:rPr>
        <w:t xml:space="preserve"> average spin-up time </w:t>
      </w:r>
      <w:r w:rsidR="002D529F">
        <w:rPr>
          <w:rFonts w:ascii="Times New Roman" w:hAnsi="Times New Roman" w:cs="Times New Roman"/>
          <w:sz w:val="24"/>
          <w:szCs w:val="24"/>
        </w:rPr>
        <w:t xml:space="preserve">saving for all grid cells </w:t>
      </w:r>
      <w:r w:rsidR="00834980" w:rsidRPr="00A4257C">
        <w:rPr>
          <w:rFonts w:ascii="Times New Roman" w:hAnsi="Times New Roman" w:cs="Times New Roman"/>
          <w:sz w:val="24"/>
          <w:szCs w:val="24"/>
        </w:rPr>
        <w:t>is 85%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 for either daily or monthly version of TEM</w:t>
      </w:r>
      <w:r w:rsidR="00834980" w:rsidRPr="00A4257C">
        <w:rPr>
          <w:rFonts w:ascii="Times New Roman" w:hAnsi="Times New Roman" w:cs="Times New Roman"/>
          <w:sz w:val="24"/>
          <w:szCs w:val="24"/>
        </w:rPr>
        <w:t>.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 </w:t>
      </w:r>
      <w:r w:rsidRPr="00A4257C">
        <w:rPr>
          <w:rFonts w:ascii="Times New Roman" w:hAnsi="Times New Roman" w:cs="Times New Roman"/>
          <w:sz w:val="24"/>
          <w:szCs w:val="24"/>
        </w:rPr>
        <w:t xml:space="preserve">The developed 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spin-up method 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shall </w:t>
      </w:r>
      <w:del w:id="7" w:author="Yang Qu" w:date="2018-05-14T06:30:00Z">
        <w:r w:rsidR="00DE5093" w:rsidRPr="00A4257C" w:rsidDel="00157D2B">
          <w:rPr>
            <w:rFonts w:ascii="Times New Roman" w:hAnsi="Times New Roman" w:cs="Times New Roman"/>
            <w:sz w:val="24"/>
            <w:szCs w:val="24"/>
          </w:rPr>
          <w:delText>greatly</w:delText>
        </w:r>
        <w:r w:rsidR="00F66DEF" w:rsidRPr="00A4257C" w:rsidDel="00157D2B">
          <w:rPr>
            <w:rFonts w:ascii="Times New Roman" w:hAnsi="Times New Roman" w:cs="Times New Roman"/>
            <w:sz w:val="24"/>
            <w:szCs w:val="24"/>
          </w:rPr>
          <w:delText xml:space="preserve"> facilitate </w:delText>
        </w:r>
        <w:r w:rsidR="0018069D" w:rsidRPr="00A4257C" w:rsidDel="00157D2B">
          <w:rPr>
            <w:rFonts w:ascii="Times New Roman" w:hAnsi="Times New Roman" w:cs="Times New Roman"/>
            <w:sz w:val="24"/>
            <w:szCs w:val="24"/>
          </w:rPr>
          <w:delText>our</w:delText>
        </w:r>
      </w:del>
      <w:ins w:id="8" w:author="Yang Qu" w:date="2018-05-14T06:30:00Z">
        <w:r w:rsidR="00157D2B">
          <w:rPr>
            <w:rFonts w:ascii="Times New Roman" w:hAnsi="Times New Roman" w:cs="Times New Roman"/>
            <w:sz w:val="24"/>
            <w:szCs w:val="24"/>
          </w:rPr>
          <w:t>be used</w:t>
        </w:r>
      </w:ins>
      <w:ins w:id="9" w:author="Yang Qu" w:date="2018-05-14T22:15:00Z">
        <w:r w:rsidR="000A4EE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proofErr w:type="gramStart"/>
      <w:ins w:id="10" w:author="Yang Qu" w:date="2018-05-14T06:30:00Z">
        <w:r w:rsidR="00157D2B">
          <w:rPr>
            <w:rFonts w:ascii="Times New Roman" w:hAnsi="Times New Roman" w:cs="Times New Roman"/>
            <w:sz w:val="24"/>
            <w:szCs w:val="24"/>
          </w:rPr>
          <w:t xml:space="preserve">for </w:t>
        </w:r>
      </w:ins>
      <w:r w:rsidR="0018069D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DE5093" w:rsidRPr="00A4257C">
        <w:rPr>
          <w:rFonts w:ascii="Times New Roman" w:hAnsi="Times New Roman" w:cs="Times New Roman"/>
          <w:sz w:val="24"/>
          <w:szCs w:val="24"/>
        </w:rPr>
        <w:t>future</w:t>
      </w:r>
      <w:proofErr w:type="gramEnd"/>
      <w:r w:rsidR="00DE5093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Pr="00A4257C">
        <w:rPr>
          <w:rFonts w:ascii="Times New Roman" w:hAnsi="Times New Roman" w:cs="Times New Roman"/>
          <w:sz w:val="24"/>
          <w:szCs w:val="24"/>
        </w:rPr>
        <w:t>quantif</w:t>
      </w:r>
      <w:r w:rsidR="00DE5093" w:rsidRPr="00A4257C">
        <w:rPr>
          <w:rFonts w:ascii="Times New Roman" w:hAnsi="Times New Roman" w:cs="Times New Roman"/>
          <w:sz w:val="24"/>
          <w:szCs w:val="24"/>
        </w:rPr>
        <w:t>i</w:t>
      </w:r>
      <w:r w:rsidR="00BA230F" w:rsidRPr="00A4257C">
        <w:rPr>
          <w:rFonts w:ascii="Times New Roman" w:hAnsi="Times New Roman" w:cs="Times New Roman"/>
          <w:sz w:val="24"/>
          <w:szCs w:val="24"/>
        </w:rPr>
        <w:t xml:space="preserve">cation of </w:t>
      </w:r>
      <w:r w:rsidRPr="00A4257C">
        <w:rPr>
          <w:rFonts w:ascii="Times New Roman" w:hAnsi="Times New Roman" w:cs="Times New Roman"/>
          <w:sz w:val="24"/>
          <w:szCs w:val="24"/>
        </w:rPr>
        <w:t xml:space="preserve">carbon dynamics </w:t>
      </w:r>
      <w:r w:rsidR="00DE5093" w:rsidRPr="00A4257C">
        <w:rPr>
          <w:rFonts w:ascii="Times New Roman" w:hAnsi="Times New Roman" w:cs="Times New Roman"/>
          <w:sz w:val="24"/>
          <w:szCs w:val="24"/>
        </w:rPr>
        <w:t>at fine spatial and temporal scales.</w:t>
      </w:r>
    </w:p>
    <w:p w14:paraId="3A7D53DB" w14:textId="77777777" w:rsidR="009808CC" w:rsidRDefault="00980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EFC6D28" w14:textId="64B3662C" w:rsidR="006F3A08" w:rsidRPr="00A4257C" w:rsidRDefault="00C1444A" w:rsidP="009368D5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lastRenderedPageBreak/>
        <w:t>Introduction</w:t>
      </w:r>
    </w:p>
    <w:p w14:paraId="4CDC4DB3" w14:textId="562C73DA" w:rsidR="002D529F" w:rsidRPr="00A4257C" w:rsidRDefault="00F81B14" w:rsidP="00D7234E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Biogeochemistry models contain state variables representing various pools of carbon and nitrogen</w:t>
      </w:r>
      <w:r w:rsidR="00D7234E">
        <w:rPr>
          <w:rFonts w:ascii="Times New Roman" w:hAnsi="Times New Roman" w:cs="Times New Roman"/>
          <w:sz w:val="24"/>
          <w:szCs w:val="24"/>
        </w:rPr>
        <w:t xml:space="preserve"> and a set of flux variables representing the element and material transfers between different state </w:t>
      </w:r>
      <w:r w:rsidR="00E07DFC">
        <w:rPr>
          <w:rFonts w:ascii="Times New Roman" w:hAnsi="Times New Roman" w:cs="Times New Roman"/>
          <w:sz w:val="24"/>
          <w:szCs w:val="24"/>
        </w:rPr>
        <w:t xml:space="preserve">variables. </w:t>
      </w:r>
      <w:r w:rsidR="00C741A0" w:rsidRPr="00A4257C">
        <w:rPr>
          <w:rFonts w:ascii="Times New Roman" w:hAnsi="Times New Roman" w:cs="Times New Roman"/>
          <w:sz w:val="24"/>
          <w:szCs w:val="24"/>
        </w:rPr>
        <w:t>M</w:t>
      </w:r>
      <w:r w:rsidR="00576237" w:rsidRPr="00A4257C">
        <w:rPr>
          <w:rFonts w:ascii="Times New Roman" w:hAnsi="Times New Roman" w:cs="Times New Roman"/>
          <w:sz w:val="24"/>
          <w:szCs w:val="24"/>
        </w:rPr>
        <w:t xml:space="preserve">odel spin-up is </w:t>
      </w:r>
      <w:r w:rsidR="00D72A8C" w:rsidRPr="00A4257C">
        <w:rPr>
          <w:rFonts w:ascii="Times New Roman" w:hAnsi="Times New Roman" w:cs="Times New Roman"/>
          <w:sz w:val="24"/>
          <w:szCs w:val="24"/>
        </w:rPr>
        <w:t>a</w:t>
      </w:r>
      <w:r w:rsidR="00576237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DF13D5" w:rsidRPr="00A4257C">
        <w:rPr>
          <w:rFonts w:ascii="Times New Roman" w:hAnsi="Times New Roman" w:cs="Times New Roman"/>
          <w:sz w:val="24"/>
          <w:szCs w:val="24"/>
        </w:rPr>
        <w:t>step</w:t>
      </w:r>
      <w:r w:rsidR="00576237" w:rsidRPr="00A4257C">
        <w:rPr>
          <w:rFonts w:ascii="Times New Roman" w:hAnsi="Times New Roman" w:cs="Times New Roman"/>
          <w:sz w:val="24"/>
          <w:szCs w:val="24"/>
        </w:rPr>
        <w:t xml:space="preserve"> to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get biogeochemistry models </w:t>
      </w:r>
      <w:r w:rsidR="000A4CA0" w:rsidRPr="00A4257C">
        <w:rPr>
          <w:rFonts w:ascii="Times New Roman" w:hAnsi="Times New Roman" w:cs="Times New Roman"/>
          <w:sz w:val="24"/>
          <w:szCs w:val="24"/>
        </w:rPr>
        <w:t>to</w:t>
      </w:r>
      <w:r w:rsidR="00576237" w:rsidRPr="00A4257C">
        <w:rPr>
          <w:rFonts w:ascii="Times New Roman" w:hAnsi="Times New Roman" w:cs="Times New Roman"/>
          <w:sz w:val="24"/>
          <w:szCs w:val="24"/>
        </w:rPr>
        <w:t xml:space="preserve"> a steady state </w:t>
      </w:r>
      <w:r>
        <w:rPr>
          <w:rFonts w:ascii="Times New Roman" w:hAnsi="Times New Roman" w:cs="Times New Roman"/>
          <w:sz w:val="24"/>
          <w:szCs w:val="24"/>
        </w:rPr>
        <w:t xml:space="preserve">for those state </w:t>
      </w:r>
      <w:r w:rsidR="00D7234E">
        <w:rPr>
          <w:rFonts w:ascii="Times New Roman" w:hAnsi="Times New Roman" w:cs="Times New Roman"/>
          <w:sz w:val="24"/>
          <w:szCs w:val="24"/>
        </w:rPr>
        <w:t xml:space="preserve">and flux </w:t>
      </w:r>
      <w:r>
        <w:rPr>
          <w:rFonts w:ascii="Times New Roman" w:hAnsi="Times New Roman" w:cs="Times New Roman"/>
          <w:sz w:val="24"/>
          <w:szCs w:val="24"/>
        </w:rPr>
        <w:t xml:space="preserve">variables </w:t>
      </w:r>
      <w:r w:rsidR="00576237" w:rsidRPr="00A4257C">
        <w:rPr>
          <w:rFonts w:ascii="Times New Roman" w:hAnsi="Times New Roman" w:cs="Times New Roman"/>
          <w:sz w:val="24"/>
          <w:szCs w:val="24"/>
        </w:rPr>
        <w:t xml:space="preserve">(McGuire et al., </w:t>
      </w:r>
      <w:r w:rsidR="00C741A0" w:rsidRPr="00A4257C">
        <w:rPr>
          <w:rFonts w:ascii="Times New Roman" w:hAnsi="Times New Roman" w:cs="Times New Roman"/>
          <w:sz w:val="24"/>
          <w:szCs w:val="24"/>
        </w:rPr>
        <w:t>1992; King, 1995</w:t>
      </w:r>
      <w:r w:rsidR="00D7234E">
        <w:rPr>
          <w:rFonts w:ascii="Times New Roman" w:hAnsi="Times New Roman" w:cs="Times New Roman"/>
          <w:sz w:val="24"/>
          <w:szCs w:val="24"/>
        </w:rPr>
        <w:t xml:space="preserve">; </w:t>
      </w:r>
      <w:r w:rsidR="00D7234E" w:rsidRPr="00A4257C">
        <w:rPr>
          <w:rFonts w:ascii="Times New Roman" w:hAnsi="Times New Roman" w:cs="Times New Roman"/>
          <w:sz w:val="24"/>
          <w:szCs w:val="24"/>
        </w:rPr>
        <w:t>Johns et al., 1997; Dickinson et al., 1998</w:t>
      </w:r>
      <w:r w:rsidR="00576237" w:rsidRPr="00A4257C">
        <w:rPr>
          <w:rFonts w:ascii="Times New Roman" w:hAnsi="Times New Roman" w:cs="Times New Roman"/>
          <w:sz w:val="24"/>
          <w:szCs w:val="24"/>
        </w:rPr>
        <w:t>).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 Spin-up normally use</w:t>
      </w:r>
      <w:r w:rsidR="003E3810" w:rsidRPr="00A4257C">
        <w:rPr>
          <w:rFonts w:ascii="Times New Roman" w:hAnsi="Times New Roman" w:cs="Times New Roman"/>
          <w:sz w:val="24"/>
          <w:szCs w:val="24"/>
        </w:rPr>
        <w:t>s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 cyclic forcing data to </w:t>
      </w:r>
      <w:r w:rsidR="00D72A8C" w:rsidRPr="00A4257C">
        <w:rPr>
          <w:rFonts w:ascii="Times New Roman" w:hAnsi="Times New Roman" w:cs="Times New Roman"/>
          <w:sz w:val="24"/>
          <w:szCs w:val="24"/>
        </w:rPr>
        <w:t xml:space="preserve">force </w:t>
      </w:r>
      <w:r w:rsidR="00C93FB0" w:rsidRPr="00A4257C">
        <w:rPr>
          <w:rFonts w:ascii="Times New Roman" w:hAnsi="Times New Roman" w:cs="Times New Roman"/>
          <w:sz w:val="24"/>
          <w:szCs w:val="24"/>
        </w:rPr>
        <w:t>the model</w:t>
      </w:r>
      <w:r w:rsidR="00D72A8C" w:rsidRPr="00A4257C">
        <w:rPr>
          <w:rFonts w:ascii="Times New Roman" w:hAnsi="Times New Roman" w:cs="Times New Roman"/>
          <w:sz w:val="24"/>
          <w:szCs w:val="24"/>
        </w:rPr>
        <w:t xml:space="preserve"> run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hAnsi="Times New Roman" w:cs="Times New Roman"/>
          <w:sz w:val="24"/>
          <w:szCs w:val="24"/>
        </w:rPr>
        <w:t xml:space="preserve">reach </w:t>
      </w:r>
      <w:r w:rsidR="00C93FB0" w:rsidRPr="00A4257C">
        <w:rPr>
          <w:rFonts w:ascii="Times New Roman" w:hAnsi="Times New Roman" w:cs="Times New Roman"/>
          <w:sz w:val="24"/>
          <w:szCs w:val="24"/>
        </w:rPr>
        <w:t>a steady state</w:t>
      </w:r>
      <w:r>
        <w:rPr>
          <w:rFonts w:ascii="Times New Roman" w:hAnsi="Times New Roman" w:cs="Times New Roman"/>
          <w:sz w:val="24"/>
          <w:szCs w:val="24"/>
        </w:rPr>
        <w:t xml:space="preserve">, which will be used </w:t>
      </w:r>
      <w:r w:rsidR="00C93FB0" w:rsidRPr="00A4257C">
        <w:rPr>
          <w:rFonts w:ascii="Times New Roman" w:hAnsi="Times New Roman" w:cs="Times New Roman"/>
          <w:sz w:val="24"/>
          <w:szCs w:val="24"/>
        </w:rPr>
        <w:t>as initial condition</w:t>
      </w:r>
      <w:r w:rsidR="003E3810" w:rsidRPr="00A4257C">
        <w:rPr>
          <w:rFonts w:ascii="Times New Roman" w:hAnsi="Times New Roman" w:cs="Times New Roman"/>
          <w:sz w:val="24"/>
          <w:szCs w:val="24"/>
        </w:rPr>
        <w:t>s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 for model </w:t>
      </w:r>
      <w:r w:rsidR="00BD462B" w:rsidRPr="00A4257C">
        <w:rPr>
          <w:rFonts w:ascii="Times New Roman" w:hAnsi="Times New Roman" w:cs="Times New Roman"/>
          <w:sz w:val="24"/>
          <w:szCs w:val="24"/>
        </w:rPr>
        <w:t>transient simulations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 s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teady state </w:t>
      </w:r>
      <w:r w:rsidR="00A046EC" w:rsidRPr="00A4257C">
        <w:rPr>
          <w:rFonts w:ascii="Times New Roman" w:hAnsi="Times New Roman" w:cs="Times New Roman"/>
          <w:sz w:val="24"/>
          <w:szCs w:val="24"/>
        </w:rPr>
        <w:t>is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 reached when model</w:t>
      </w:r>
      <w:r>
        <w:rPr>
          <w:rFonts w:ascii="Times New Roman" w:hAnsi="Times New Roman" w:cs="Times New Roman"/>
          <w:sz w:val="24"/>
          <w:szCs w:val="24"/>
        </w:rPr>
        <w:t xml:space="preserve">ed state variables 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show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E3810" w:rsidRPr="00A4257C">
        <w:rPr>
          <w:rFonts w:ascii="Times New Roman" w:hAnsi="Times New Roman" w:cs="Times New Roman"/>
          <w:sz w:val="24"/>
          <w:szCs w:val="24"/>
        </w:rPr>
        <w:t>cyclic pattern</w:t>
      </w:r>
      <w:r w:rsidR="00D7234E">
        <w:rPr>
          <w:rFonts w:ascii="Times New Roman" w:hAnsi="Times New Roman" w:cs="Times New Roman"/>
          <w:sz w:val="24"/>
          <w:szCs w:val="24"/>
        </w:rPr>
        <w:t xml:space="preserve"> or a constant and often </w:t>
      </w:r>
      <w:r w:rsidR="002D529F" w:rsidRPr="00A4257C">
        <w:rPr>
          <w:rFonts w:ascii="Times New Roman" w:hAnsi="Times New Roman" w:cs="Times New Roman"/>
          <w:sz w:val="24"/>
          <w:szCs w:val="24"/>
        </w:rPr>
        <w:t>require</w:t>
      </w:r>
      <w:r w:rsidR="00D7234E">
        <w:rPr>
          <w:rFonts w:ascii="Times New Roman" w:hAnsi="Times New Roman" w:cs="Times New Roman"/>
          <w:sz w:val="24"/>
          <w:szCs w:val="24"/>
        </w:rPr>
        <w:t>s</w:t>
      </w:r>
      <w:r w:rsidR="002D529F" w:rsidRPr="00A4257C">
        <w:rPr>
          <w:rFonts w:ascii="Times New Roman" w:hAnsi="Times New Roman" w:cs="Times New Roman"/>
          <w:sz w:val="24"/>
          <w:szCs w:val="24"/>
        </w:rPr>
        <w:t xml:space="preserve"> a </w:t>
      </w:r>
      <w:r w:rsidR="00D7234E">
        <w:rPr>
          <w:rFonts w:ascii="Times New Roman" w:hAnsi="Times New Roman" w:cs="Times New Roman"/>
          <w:sz w:val="24"/>
          <w:szCs w:val="24"/>
        </w:rPr>
        <w:t xml:space="preserve">significant amount of </w:t>
      </w:r>
      <w:r w:rsidR="002D529F" w:rsidRPr="00A4257C">
        <w:rPr>
          <w:rFonts w:ascii="Times New Roman" w:hAnsi="Times New Roman" w:cs="Times New Roman"/>
          <w:sz w:val="24"/>
          <w:szCs w:val="24"/>
        </w:rPr>
        <w:t>computation time, which needs to be accelerated</w:t>
      </w:r>
      <w:r w:rsidR="005105B7">
        <w:rPr>
          <w:rFonts w:ascii="Times New Roman" w:hAnsi="Times New Roman" w:cs="Times New Roman"/>
          <w:sz w:val="24"/>
          <w:szCs w:val="24"/>
        </w:rPr>
        <w:t xml:space="preserve"> for </w:t>
      </w:r>
      <w:r w:rsidR="00D7234E">
        <w:rPr>
          <w:rFonts w:ascii="Times New Roman" w:hAnsi="Times New Roman" w:cs="Times New Roman"/>
          <w:sz w:val="24"/>
          <w:szCs w:val="24"/>
        </w:rPr>
        <w:t xml:space="preserve">regional and global </w:t>
      </w:r>
      <w:r w:rsidR="005105B7">
        <w:rPr>
          <w:rFonts w:ascii="Times New Roman" w:hAnsi="Times New Roman" w:cs="Times New Roman"/>
          <w:sz w:val="24"/>
          <w:szCs w:val="24"/>
        </w:rPr>
        <w:t>simulation</w:t>
      </w:r>
      <w:r w:rsidR="00D7234E">
        <w:rPr>
          <w:rFonts w:ascii="Times New Roman" w:hAnsi="Times New Roman" w:cs="Times New Roman"/>
          <w:sz w:val="24"/>
          <w:szCs w:val="24"/>
        </w:rPr>
        <w:t>s</w:t>
      </w:r>
      <w:r w:rsidR="005105B7">
        <w:rPr>
          <w:rFonts w:ascii="Times New Roman" w:hAnsi="Times New Roman" w:cs="Times New Roman"/>
          <w:sz w:val="24"/>
          <w:szCs w:val="24"/>
        </w:rPr>
        <w:t xml:space="preserve"> at </w:t>
      </w:r>
      <w:r w:rsidR="00D7234E">
        <w:rPr>
          <w:rFonts w:ascii="Times New Roman" w:hAnsi="Times New Roman" w:cs="Times New Roman"/>
          <w:sz w:val="24"/>
          <w:szCs w:val="24"/>
        </w:rPr>
        <w:t>fine spatial and temporal scales</w:t>
      </w:r>
      <w:r w:rsidR="002D529F">
        <w:rPr>
          <w:rFonts w:ascii="Times New Roman" w:hAnsi="Times New Roman" w:cs="Times New Roman"/>
          <w:sz w:val="24"/>
          <w:szCs w:val="24"/>
        </w:rPr>
        <w:t>.</w:t>
      </w:r>
    </w:p>
    <w:p w14:paraId="2B2C8F59" w14:textId="29BB4CD9" w:rsidR="008727BB" w:rsidRPr="00A4257C" w:rsidRDefault="002D529F" w:rsidP="00C92092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Spin-up is normally achieved by running model repeatedly using one or several decades of meteorological or climatic data, until </w:t>
      </w:r>
      <w:r w:rsidR="00D7345D">
        <w:rPr>
          <w:rFonts w:ascii="Times New Roman" w:hAnsi="Times New Roman" w:cs="Times New Roman"/>
          <w:sz w:val="24"/>
          <w:szCs w:val="24"/>
        </w:rPr>
        <w:t xml:space="preserve">a steady state </w:t>
      </w:r>
      <w:r w:rsidRPr="00A4257C">
        <w:rPr>
          <w:rFonts w:ascii="Times New Roman" w:hAnsi="Times New Roman" w:cs="Times New Roman"/>
          <w:sz w:val="24"/>
          <w:szCs w:val="24"/>
        </w:rPr>
        <w:t xml:space="preserve">is reached. The step could </w:t>
      </w:r>
      <w:r w:rsidR="00D7345D">
        <w:rPr>
          <w:rFonts w:ascii="Times New Roman" w:hAnsi="Times New Roman" w:cs="Times New Roman"/>
          <w:sz w:val="24"/>
          <w:szCs w:val="24"/>
        </w:rPr>
        <w:t xml:space="preserve">require model repeatedly run for </w:t>
      </w:r>
      <w:r w:rsidRPr="00A4257C">
        <w:rPr>
          <w:rFonts w:ascii="Times New Roman" w:hAnsi="Times New Roman" w:cs="Times New Roman"/>
          <w:sz w:val="24"/>
          <w:szCs w:val="24"/>
        </w:rPr>
        <w:t xml:space="preserve">more than 2000 </w:t>
      </w:r>
      <w:r w:rsidR="00D7345D">
        <w:rPr>
          <w:rFonts w:ascii="Times New Roman" w:hAnsi="Times New Roman" w:cs="Times New Roman"/>
          <w:sz w:val="24"/>
          <w:szCs w:val="24"/>
        </w:rPr>
        <w:t>annual cycles</w:t>
      </w:r>
      <w:ins w:id="11" w:author="Yang Qu" w:date="2018-05-14T22:15:00Z">
        <w:r w:rsidR="007A1A90">
          <w:rPr>
            <w:rFonts w:ascii="Times New Roman" w:hAnsi="Times New Roman" w:cs="Times New Roman"/>
            <w:sz w:val="24"/>
            <w:szCs w:val="24"/>
          </w:rPr>
          <w:t xml:space="preserve"> in some extreme cases</w:t>
        </w:r>
      </w:ins>
      <w:r w:rsidRPr="00A42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7DD">
        <w:rPr>
          <w:rFonts w:ascii="Times New Roman" w:hAnsi="Times New Roman" w:cs="Times New Roman"/>
          <w:sz w:val="24"/>
          <w:szCs w:val="24"/>
        </w:rPr>
        <w:t xml:space="preserve"> Specifically, </w:t>
      </w:r>
      <w:r w:rsidR="00C92092">
        <w:rPr>
          <w:rFonts w:ascii="Times New Roman" w:hAnsi="Times New Roman" w:cs="Times New Roman"/>
          <w:sz w:val="24"/>
          <w:szCs w:val="24"/>
        </w:rPr>
        <w:t xml:space="preserve">the model will </w:t>
      </w:r>
      <w:r w:rsidR="00A046EC" w:rsidRPr="00A4257C">
        <w:rPr>
          <w:rFonts w:ascii="Times New Roman" w:hAnsi="Times New Roman" w:cs="Times New Roman"/>
          <w:sz w:val="24"/>
          <w:szCs w:val="24"/>
        </w:rPr>
        <w:t xml:space="preserve">check the stability of </w:t>
      </w:r>
      <w:r w:rsidR="003B6A3C">
        <w:rPr>
          <w:rFonts w:ascii="Times New Roman" w:hAnsi="Times New Roman" w:cs="Times New Roman"/>
          <w:sz w:val="24"/>
          <w:szCs w:val="24"/>
        </w:rPr>
        <w:t>the</w:t>
      </w:r>
      <w:r w:rsidR="009A2C10">
        <w:rPr>
          <w:rFonts w:ascii="Times New Roman" w:hAnsi="Times New Roman" w:cs="Times New Roman"/>
          <w:sz w:val="24"/>
          <w:szCs w:val="24"/>
        </w:rPr>
        <w:t xml:space="preserve"> </w:t>
      </w:r>
      <w:r w:rsidR="00C92092">
        <w:rPr>
          <w:rFonts w:ascii="Times New Roman" w:hAnsi="Times New Roman" w:cs="Times New Roman"/>
          <w:sz w:val="24"/>
          <w:szCs w:val="24"/>
        </w:rPr>
        <w:t xml:space="preserve">simulated </w:t>
      </w:r>
      <w:r w:rsidR="00A046EC" w:rsidRPr="00A4257C">
        <w:rPr>
          <w:rFonts w:ascii="Times New Roman" w:hAnsi="Times New Roman" w:cs="Times New Roman"/>
          <w:sz w:val="24"/>
          <w:szCs w:val="24"/>
        </w:rPr>
        <w:t xml:space="preserve">carbon and nitrogen </w:t>
      </w:r>
      <w:r w:rsidR="001D35D5">
        <w:rPr>
          <w:rFonts w:ascii="Times New Roman" w:hAnsi="Times New Roman" w:cs="Times New Roman"/>
          <w:sz w:val="24"/>
          <w:szCs w:val="24"/>
        </w:rPr>
        <w:t>fluxes</w:t>
      </w:r>
      <w:r w:rsidR="00C92092">
        <w:rPr>
          <w:rFonts w:ascii="Times New Roman" w:hAnsi="Times New Roman" w:cs="Times New Roman"/>
          <w:sz w:val="24"/>
          <w:szCs w:val="24"/>
        </w:rPr>
        <w:t xml:space="preserve"> </w:t>
      </w:r>
      <w:r w:rsidR="00D7345D">
        <w:rPr>
          <w:rFonts w:ascii="Times New Roman" w:hAnsi="Times New Roman" w:cs="Times New Roman"/>
          <w:sz w:val="24"/>
          <w:szCs w:val="24"/>
        </w:rPr>
        <w:t xml:space="preserve">as well as state variables </w:t>
      </w:r>
      <w:r w:rsidR="00C92092">
        <w:rPr>
          <w:rFonts w:ascii="Times New Roman" w:hAnsi="Times New Roman" w:cs="Times New Roman"/>
          <w:sz w:val="24"/>
          <w:szCs w:val="24"/>
        </w:rPr>
        <w:t xml:space="preserve">with specified threshold values. For instance, the model will check </w:t>
      </w: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D7345D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simulated annual </w:t>
      </w:r>
      <w:r w:rsidR="00EF49E7" w:rsidRPr="00A4257C">
        <w:rPr>
          <w:rFonts w:ascii="Times New Roman" w:hAnsi="Times New Roman" w:cs="Times New Roman"/>
          <w:sz w:val="24"/>
          <w:szCs w:val="24"/>
        </w:rPr>
        <w:t>n</w:t>
      </w:r>
      <w:r w:rsidR="00092497" w:rsidRPr="00A4257C">
        <w:rPr>
          <w:rFonts w:ascii="Times New Roman" w:hAnsi="Times New Roman" w:cs="Times New Roman"/>
          <w:sz w:val="24"/>
          <w:szCs w:val="24"/>
        </w:rPr>
        <w:t xml:space="preserve">et </w:t>
      </w:r>
      <w:r w:rsidR="00EF49E7" w:rsidRPr="00A4257C">
        <w:rPr>
          <w:rFonts w:ascii="Times New Roman" w:hAnsi="Times New Roman" w:cs="Times New Roman"/>
          <w:sz w:val="24"/>
          <w:szCs w:val="24"/>
        </w:rPr>
        <w:t>e</w:t>
      </w:r>
      <w:r w:rsidR="00092497" w:rsidRPr="00A4257C">
        <w:rPr>
          <w:rFonts w:ascii="Times New Roman" w:hAnsi="Times New Roman" w:cs="Times New Roman"/>
          <w:sz w:val="24"/>
          <w:szCs w:val="24"/>
        </w:rPr>
        <w:t xml:space="preserve">cosystem </w:t>
      </w:r>
      <w:r w:rsidR="00EF49E7" w:rsidRPr="00A4257C">
        <w:rPr>
          <w:rFonts w:ascii="Times New Roman" w:hAnsi="Times New Roman" w:cs="Times New Roman"/>
          <w:sz w:val="24"/>
          <w:szCs w:val="24"/>
        </w:rPr>
        <w:t>p</w:t>
      </w:r>
      <w:r w:rsidR="00092497" w:rsidRPr="00A4257C">
        <w:rPr>
          <w:rFonts w:ascii="Times New Roman" w:hAnsi="Times New Roman" w:cs="Times New Roman"/>
          <w:sz w:val="24"/>
          <w:szCs w:val="24"/>
        </w:rPr>
        <w:t>roduction</w:t>
      </w:r>
      <w:r w:rsidR="00EF49E7" w:rsidRPr="00A4257C">
        <w:rPr>
          <w:rFonts w:ascii="Times New Roman" w:hAnsi="Times New Roman" w:cs="Times New Roman"/>
          <w:sz w:val="24"/>
          <w:szCs w:val="24"/>
        </w:rPr>
        <w:t xml:space="preserve"> (NEP</w:t>
      </w:r>
      <w:r w:rsidRPr="00A4257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="00EF49E7" w:rsidRPr="00A4257C">
        <w:rPr>
          <w:rFonts w:ascii="Times New Roman" w:hAnsi="Times New Roman" w:cs="Times New Roman"/>
          <w:sz w:val="24"/>
          <w:szCs w:val="24"/>
        </w:rPr>
        <w:t xml:space="preserve"> less than </w:t>
      </w:r>
      <w:r w:rsidR="00A046EC" w:rsidRPr="00A4257C">
        <w:rPr>
          <w:rFonts w:ascii="Times New Roman" w:hAnsi="Times New Roman" w:cs="Times New Roman"/>
          <w:sz w:val="24"/>
          <w:szCs w:val="24"/>
        </w:rPr>
        <w:t>1</w:t>
      </w:r>
      <w:r w:rsidR="00824585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046EC" w:rsidRPr="00A4257C">
        <w:rPr>
          <w:rFonts w:ascii="Times New Roman" w:hAnsi="Times New Roman" w:cs="Times New Roman"/>
          <w:sz w:val="24"/>
          <w:szCs w:val="24"/>
        </w:rPr>
        <w:t>g</w:t>
      </w:r>
      <w:r w:rsidR="00824585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046EC" w:rsidRPr="00A4257C">
        <w:rPr>
          <w:rFonts w:ascii="Times New Roman" w:hAnsi="Times New Roman" w:cs="Times New Roman"/>
          <w:sz w:val="24"/>
          <w:szCs w:val="24"/>
        </w:rPr>
        <w:t>C</w:t>
      </w:r>
      <w:r w:rsidR="00824585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046EC" w:rsidRPr="00A4257C">
        <w:rPr>
          <w:rFonts w:ascii="Times New Roman" w:hAnsi="Times New Roman" w:cs="Times New Roman"/>
          <w:sz w:val="24"/>
          <w:szCs w:val="24"/>
        </w:rPr>
        <w:t>m</w:t>
      </w:r>
      <w:r w:rsidR="00824585" w:rsidRPr="00A4257C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A046EC" w:rsidRPr="00A425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24585" w:rsidRPr="00A4257C">
        <w:rPr>
          <w:rFonts w:ascii="Times New Roman" w:hAnsi="Times New Roman" w:cs="Times New Roman"/>
          <w:sz w:val="24"/>
          <w:szCs w:val="24"/>
        </w:rPr>
        <w:t xml:space="preserve"> yr</w:t>
      </w:r>
      <w:r w:rsidR="00824585" w:rsidRPr="00A4257C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A046EC" w:rsidRPr="00A4257C">
        <w:rPr>
          <w:rFonts w:ascii="Times New Roman" w:hAnsi="Times New Roman" w:cs="Times New Roman"/>
          <w:sz w:val="24"/>
          <w:szCs w:val="24"/>
        </w:rPr>
        <w:t xml:space="preserve"> (</w:t>
      </w:r>
      <w:r w:rsidR="00C102B8" w:rsidRPr="00A4257C">
        <w:rPr>
          <w:rFonts w:ascii="Times New Roman" w:hAnsi="Times New Roman" w:cs="Times New Roman"/>
          <w:sz w:val="24"/>
          <w:szCs w:val="24"/>
        </w:rPr>
        <w:t>McGuire et al. ,1992</w:t>
      </w:r>
      <w:r w:rsidR="00A046EC" w:rsidRPr="00A4257C">
        <w:rPr>
          <w:rFonts w:ascii="Times New Roman" w:hAnsi="Times New Roman" w:cs="Times New Roman"/>
          <w:sz w:val="24"/>
          <w:szCs w:val="24"/>
        </w:rPr>
        <w:t>)</w:t>
      </w:r>
      <w:r w:rsidR="00132C4B" w:rsidRPr="00A4257C">
        <w:rPr>
          <w:rFonts w:ascii="Times New Roman" w:hAnsi="Times New Roman" w:cs="Times New Roman"/>
          <w:sz w:val="24"/>
          <w:szCs w:val="24"/>
        </w:rPr>
        <w:t xml:space="preserve">. Another method to </w:t>
      </w:r>
      <w:r w:rsidR="00F05EA4" w:rsidRPr="00A4257C">
        <w:rPr>
          <w:rFonts w:ascii="Times New Roman" w:hAnsi="Times New Roman" w:cs="Times New Roman"/>
          <w:sz w:val="24"/>
          <w:szCs w:val="24"/>
        </w:rPr>
        <w:t>reach a</w:t>
      </w:r>
      <w:r w:rsidR="00132C4B" w:rsidRPr="00A4257C">
        <w:rPr>
          <w:rFonts w:ascii="Times New Roman" w:hAnsi="Times New Roman" w:cs="Times New Roman"/>
          <w:sz w:val="24"/>
          <w:szCs w:val="24"/>
        </w:rPr>
        <w:t xml:space="preserve"> steady state is </w:t>
      </w:r>
      <w:r w:rsidR="00587164" w:rsidRPr="00A4257C">
        <w:rPr>
          <w:rFonts w:ascii="Times New Roman" w:hAnsi="Times New Roman" w:cs="Times New Roman"/>
          <w:sz w:val="24"/>
          <w:szCs w:val="24"/>
        </w:rPr>
        <w:t xml:space="preserve">to </w:t>
      </w:r>
      <w:r w:rsidR="00D7345D">
        <w:rPr>
          <w:rFonts w:ascii="Times New Roman" w:hAnsi="Times New Roman" w:cs="Times New Roman"/>
          <w:sz w:val="24"/>
          <w:szCs w:val="24"/>
        </w:rPr>
        <w:t xml:space="preserve">obtain </w:t>
      </w:r>
      <w:r w:rsidR="00132C4B" w:rsidRPr="00A4257C">
        <w:rPr>
          <w:rFonts w:ascii="Times New Roman" w:hAnsi="Times New Roman" w:cs="Times New Roman"/>
          <w:sz w:val="24"/>
          <w:szCs w:val="24"/>
        </w:rPr>
        <w:t>the analytical s</w:t>
      </w:r>
      <w:r w:rsidR="00BF1756" w:rsidRPr="00A4257C">
        <w:rPr>
          <w:rFonts w:ascii="Times New Roman" w:hAnsi="Times New Roman" w:cs="Times New Roman"/>
          <w:sz w:val="24"/>
          <w:szCs w:val="24"/>
        </w:rPr>
        <w:t>olutions</w:t>
      </w:r>
      <w:r w:rsidR="00303126" w:rsidRPr="00A4257C">
        <w:rPr>
          <w:rFonts w:ascii="Times New Roman" w:hAnsi="Times New Roman" w:cs="Times New Roman"/>
          <w:sz w:val="24"/>
          <w:szCs w:val="24"/>
        </w:rPr>
        <w:t xml:space="preserve"> (King et al, 1995; </w:t>
      </w:r>
      <w:proofErr w:type="spellStart"/>
      <w:r w:rsidR="00303126" w:rsidRPr="00A4257C">
        <w:rPr>
          <w:rFonts w:ascii="Times New Roman" w:hAnsi="Times New Roman" w:cs="Times New Roman"/>
          <w:sz w:val="24"/>
          <w:szCs w:val="24"/>
        </w:rPr>
        <w:t>Comins</w:t>
      </w:r>
      <w:proofErr w:type="spellEnd"/>
      <w:r w:rsidR="00303126" w:rsidRPr="00A4257C">
        <w:rPr>
          <w:rFonts w:ascii="Times New Roman" w:hAnsi="Times New Roman" w:cs="Times New Roman"/>
          <w:sz w:val="24"/>
          <w:szCs w:val="24"/>
        </w:rPr>
        <w:t>, 1997)</w:t>
      </w:r>
      <w:r w:rsidR="00BF1756" w:rsidRPr="00A4257C">
        <w:rPr>
          <w:rFonts w:ascii="Times New Roman" w:hAnsi="Times New Roman" w:cs="Times New Roman"/>
          <w:sz w:val="24"/>
          <w:szCs w:val="24"/>
        </w:rPr>
        <w:t xml:space="preserve">, which </w:t>
      </w:r>
      <w:r w:rsidR="00B177A9" w:rsidRPr="00A4257C">
        <w:rPr>
          <w:rFonts w:ascii="Times New Roman" w:hAnsi="Times New Roman" w:cs="Times New Roman"/>
          <w:sz w:val="24"/>
          <w:szCs w:val="24"/>
        </w:rPr>
        <w:t xml:space="preserve">might </w:t>
      </w:r>
      <w:r w:rsidR="00B21F18">
        <w:rPr>
          <w:rFonts w:ascii="Times New Roman" w:hAnsi="Times New Roman" w:cs="Times New Roman"/>
          <w:sz w:val="24"/>
          <w:szCs w:val="24"/>
        </w:rPr>
        <w:t xml:space="preserve">also </w:t>
      </w:r>
      <w:r w:rsidR="00B177A9" w:rsidRPr="00A4257C">
        <w:rPr>
          <w:rFonts w:ascii="Times New Roman" w:hAnsi="Times New Roman" w:cs="Times New Roman"/>
          <w:sz w:val="24"/>
          <w:szCs w:val="24"/>
        </w:rPr>
        <w:t xml:space="preserve">take </w:t>
      </w:r>
      <w:r w:rsidR="00D7345D">
        <w:rPr>
          <w:rFonts w:ascii="Times New Roman" w:hAnsi="Times New Roman" w:cs="Times New Roman"/>
          <w:sz w:val="24"/>
          <w:szCs w:val="24"/>
        </w:rPr>
        <w:t xml:space="preserve">a significantly long </w:t>
      </w:r>
      <w:r w:rsidR="00B177A9" w:rsidRPr="00A4257C">
        <w:rPr>
          <w:rFonts w:ascii="Times New Roman" w:hAnsi="Times New Roman" w:cs="Times New Roman"/>
          <w:sz w:val="24"/>
          <w:szCs w:val="24"/>
        </w:rPr>
        <w:t>time.</w:t>
      </w:r>
    </w:p>
    <w:p w14:paraId="6C42499A" w14:textId="26041134" w:rsidR="008727BB" w:rsidRPr="00A4257C" w:rsidRDefault="008727BB" w:rsidP="000C777B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For different </w:t>
      </w:r>
      <w:r w:rsidR="00FD0BCA">
        <w:rPr>
          <w:rFonts w:ascii="Times New Roman" w:hAnsi="Times New Roman" w:cs="Times New Roman"/>
          <w:sz w:val="24"/>
          <w:szCs w:val="24"/>
        </w:rPr>
        <w:t>biogeochemistry</w:t>
      </w:r>
      <w:r w:rsidRPr="00A4257C">
        <w:rPr>
          <w:rFonts w:ascii="Times New Roman" w:hAnsi="Times New Roman" w:cs="Times New Roman"/>
          <w:sz w:val="24"/>
          <w:szCs w:val="24"/>
        </w:rPr>
        <w:t xml:space="preserve"> models, spin-up could take hundreds and thousands of years to reach a stability, normally longer than the model projection period (Thornton et al., 2005). Therefore, a more efficient method to </w:t>
      </w:r>
      <w:r w:rsidR="00D7345D">
        <w:rPr>
          <w:rFonts w:ascii="Times New Roman" w:hAnsi="Times New Roman" w:cs="Times New Roman"/>
          <w:sz w:val="24"/>
          <w:szCs w:val="24"/>
        </w:rPr>
        <w:t xml:space="preserve">reach the steady </w:t>
      </w:r>
      <w:r w:rsidRPr="00A4257C">
        <w:rPr>
          <w:rFonts w:ascii="Times New Roman" w:hAnsi="Times New Roman" w:cs="Times New Roman"/>
          <w:sz w:val="24"/>
          <w:szCs w:val="24"/>
        </w:rPr>
        <w:t>state will</w:t>
      </w:r>
      <w:r w:rsidR="00070EA0" w:rsidRPr="00A4257C">
        <w:rPr>
          <w:rFonts w:ascii="Times New Roman" w:hAnsi="Times New Roman" w:cs="Times New Roman"/>
          <w:sz w:val="24"/>
          <w:szCs w:val="24"/>
        </w:rPr>
        <w:t xml:space="preserve"> speed up the entire model </w:t>
      </w:r>
      <w:r w:rsidR="00D7345D">
        <w:rPr>
          <w:rFonts w:ascii="Times New Roman" w:hAnsi="Times New Roman" w:cs="Times New Roman"/>
          <w:sz w:val="24"/>
          <w:szCs w:val="24"/>
        </w:rPr>
        <w:t>simulation</w:t>
      </w:r>
      <w:r w:rsidR="00BD462B" w:rsidRPr="00A4257C">
        <w:rPr>
          <w:rFonts w:ascii="Times New Roman" w:hAnsi="Times New Roman" w:cs="Times New Roman"/>
          <w:sz w:val="24"/>
          <w:szCs w:val="24"/>
        </w:rPr>
        <w:t>.</w:t>
      </w:r>
      <w:r w:rsidR="00D7345D">
        <w:rPr>
          <w:rFonts w:ascii="Times New Roman" w:hAnsi="Times New Roman" w:cs="Times New Roman"/>
          <w:sz w:val="24"/>
          <w:szCs w:val="24"/>
        </w:rPr>
        <w:t xml:space="preserve"> Recently</w:t>
      </w:r>
      <w:r w:rsidRPr="00A4257C">
        <w:rPr>
          <w:rFonts w:ascii="Times New Roman" w:hAnsi="Times New Roman" w:cs="Times New Roman"/>
          <w:sz w:val="24"/>
          <w:szCs w:val="24"/>
        </w:rPr>
        <w:t xml:space="preserve">, </w:t>
      </w:r>
      <w:r w:rsidR="007A29CA" w:rsidRPr="00A4257C">
        <w:rPr>
          <w:rFonts w:ascii="Times New Roman" w:hAnsi="Times New Roman" w:cs="Times New Roman"/>
          <w:sz w:val="24"/>
          <w:szCs w:val="24"/>
        </w:rPr>
        <w:t>a</w:t>
      </w:r>
      <w:r w:rsidRPr="00A4257C">
        <w:rPr>
          <w:rFonts w:ascii="Times New Roman" w:hAnsi="Times New Roman" w:cs="Times New Roman"/>
          <w:sz w:val="24"/>
          <w:szCs w:val="24"/>
        </w:rPr>
        <w:t xml:space="preserve"> semi-analytical method (Xia et al., 2012) has been adapted to</w:t>
      </w:r>
      <w:r w:rsidR="00C92092">
        <w:rPr>
          <w:rFonts w:ascii="Times New Roman" w:hAnsi="Times New Roman" w:cs="Times New Roman"/>
          <w:sz w:val="24"/>
          <w:szCs w:val="24"/>
        </w:rPr>
        <w:t xml:space="preserve"> a</w:t>
      </w:r>
      <w:r w:rsidRPr="00A4257C">
        <w:rPr>
          <w:rFonts w:ascii="Times New Roman" w:hAnsi="Times New Roman" w:cs="Times New Roman"/>
          <w:sz w:val="24"/>
          <w:szCs w:val="24"/>
        </w:rPr>
        <w:t xml:space="preserve"> carbon-nitrogen coupled model</w:t>
      </w:r>
      <w:r w:rsidR="00D7345D">
        <w:rPr>
          <w:rFonts w:ascii="Times New Roman" w:hAnsi="Times New Roman" w:cs="Times New Roman"/>
          <w:sz w:val="24"/>
          <w:szCs w:val="24"/>
        </w:rPr>
        <w:t xml:space="preserve"> to speed up the spin-up process</w:t>
      </w:r>
      <w:r w:rsidRPr="00A4257C">
        <w:rPr>
          <w:rFonts w:ascii="Times New Roman" w:hAnsi="Times New Roman" w:cs="Times New Roman"/>
          <w:sz w:val="24"/>
          <w:szCs w:val="24"/>
        </w:rPr>
        <w:t xml:space="preserve">. The idea is to </w:t>
      </w:r>
      <w:r w:rsidR="00A01AA4">
        <w:rPr>
          <w:rFonts w:ascii="Times New Roman" w:hAnsi="Times New Roman" w:cs="Times New Roman"/>
          <w:sz w:val="24"/>
          <w:szCs w:val="24"/>
        </w:rPr>
        <w:t>get</w:t>
      </w:r>
      <w:r w:rsidRPr="00A4257C">
        <w:rPr>
          <w:rFonts w:ascii="Times New Roman" w:hAnsi="Times New Roman" w:cs="Times New Roman"/>
          <w:sz w:val="24"/>
          <w:szCs w:val="24"/>
        </w:rPr>
        <w:t xml:space="preserve"> an analytical solution </w:t>
      </w:r>
      <w:r w:rsidR="004327EB">
        <w:rPr>
          <w:rFonts w:ascii="Times New Roman" w:hAnsi="Times New Roman" w:cs="Times New Roman"/>
          <w:sz w:val="24"/>
          <w:szCs w:val="24"/>
        </w:rPr>
        <w:lastRenderedPageBreak/>
        <w:t xml:space="preserve">very </w:t>
      </w:r>
      <w:r w:rsidR="002161D3">
        <w:rPr>
          <w:rFonts w:ascii="Times New Roman" w:hAnsi="Times New Roman" w:cs="Times New Roman"/>
          <w:sz w:val="24"/>
          <w:szCs w:val="24"/>
        </w:rPr>
        <w:t xml:space="preserve">close to </w:t>
      </w:r>
      <w:r w:rsidR="00D7345D">
        <w:rPr>
          <w:rFonts w:ascii="Times New Roman" w:hAnsi="Times New Roman" w:cs="Times New Roman"/>
          <w:sz w:val="24"/>
          <w:szCs w:val="24"/>
        </w:rPr>
        <w:t xml:space="preserve">a </w:t>
      </w:r>
      <w:r w:rsidRPr="00A4257C">
        <w:rPr>
          <w:rFonts w:ascii="Times New Roman" w:hAnsi="Times New Roman" w:cs="Times New Roman"/>
          <w:sz w:val="24"/>
          <w:szCs w:val="24"/>
        </w:rPr>
        <w:t xml:space="preserve">steady condition, then start spin-up from the solution, which could significantly reduce spin-up </w:t>
      </w:r>
      <w:r w:rsidR="009A2C10">
        <w:rPr>
          <w:rFonts w:ascii="Times New Roman" w:hAnsi="Times New Roman" w:cs="Times New Roman"/>
          <w:sz w:val="24"/>
          <w:szCs w:val="24"/>
        </w:rPr>
        <w:t>time</w:t>
      </w:r>
      <w:r w:rsidRPr="00A4257C">
        <w:rPr>
          <w:rFonts w:ascii="Times New Roman" w:hAnsi="Times New Roman" w:cs="Times New Roman"/>
          <w:sz w:val="24"/>
          <w:szCs w:val="24"/>
        </w:rPr>
        <w:t>.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 However, th</w:t>
      </w:r>
      <w:r w:rsidR="00C92092">
        <w:rPr>
          <w:rFonts w:ascii="Times New Roman" w:hAnsi="Times New Roman" w:cs="Times New Roman"/>
          <w:sz w:val="24"/>
          <w:szCs w:val="24"/>
        </w:rPr>
        <w:t xml:space="preserve">is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technique did not </w:t>
      </w:r>
      <w:r w:rsidR="007A29CA" w:rsidRPr="00A4257C">
        <w:rPr>
          <w:rFonts w:ascii="Times New Roman" w:hAnsi="Times New Roman" w:cs="Times New Roman"/>
          <w:sz w:val="24"/>
          <w:szCs w:val="24"/>
        </w:rPr>
        <w:t>reach</w:t>
      </w:r>
      <w:r w:rsidR="0080055E">
        <w:rPr>
          <w:rFonts w:ascii="Times New Roman" w:hAnsi="Times New Roman" w:cs="Times New Roman"/>
          <w:sz w:val="24"/>
          <w:szCs w:val="24"/>
        </w:rPr>
        <w:t xml:space="preserve"> </w:t>
      </w:r>
      <w:r w:rsidR="00C92092">
        <w:rPr>
          <w:rFonts w:ascii="Times New Roman" w:hAnsi="Times New Roman" w:cs="Times New Roman"/>
          <w:sz w:val="24"/>
          <w:szCs w:val="24"/>
        </w:rPr>
        <w:t xml:space="preserve">a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cyclic </w:t>
      </w:r>
      <w:r w:rsidR="0080055E">
        <w:rPr>
          <w:rFonts w:ascii="Times New Roman" w:hAnsi="Times New Roman" w:cs="Times New Roman"/>
          <w:sz w:val="24"/>
          <w:szCs w:val="24"/>
        </w:rPr>
        <w:t xml:space="preserve">pattern for state and flux variables </w:t>
      </w:r>
      <w:r w:rsidR="00F6192E">
        <w:rPr>
          <w:rFonts w:ascii="Times New Roman" w:hAnsi="Times New Roman" w:cs="Times New Roman"/>
          <w:sz w:val="24"/>
          <w:szCs w:val="24"/>
        </w:rPr>
        <w:t>and requir</w:t>
      </w:r>
      <w:r w:rsidR="0080055E">
        <w:rPr>
          <w:rFonts w:ascii="Times New Roman" w:hAnsi="Times New Roman" w:cs="Times New Roman"/>
          <w:sz w:val="24"/>
          <w:szCs w:val="24"/>
        </w:rPr>
        <w:t xml:space="preserve">ed an </w:t>
      </w:r>
      <w:r w:rsidR="00F6192E">
        <w:rPr>
          <w:rFonts w:ascii="Times New Roman" w:hAnsi="Times New Roman" w:cs="Times New Roman"/>
          <w:sz w:val="24"/>
          <w:szCs w:val="24"/>
        </w:rPr>
        <w:t>additional spin-up process to achieve the steady state</w:t>
      </w:r>
      <w:r w:rsidR="007A29CA" w:rsidRPr="00A4257C">
        <w:rPr>
          <w:rFonts w:ascii="Times New Roman" w:hAnsi="Times New Roman" w:cs="Times New Roman"/>
          <w:sz w:val="24"/>
          <w:szCs w:val="24"/>
        </w:rPr>
        <w:t xml:space="preserve">. </w:t>
      </w:r>
      <w:ins w:id="12" w:author="Yang Qu" w:date="2018-05-14T22:15:00Z">
        <w:r w:rsidR="009B5C78">
          <w:rPr>
            <w:rFonts w:ascii="Times New Roman" w:hAnsi="Times New Roman" w:cs="Times New Roman"/>
            <w:sz w:val="24"/>
            <w:szCs w:val="24"/>
          </w:rPr>
          <w:t>H</w:t>
        </w:r>
      </w:ins>
      <w:ins w:id="13" w:author="Yang Qu" w:date="2018-05-14T22:16:00Z">
        <w:r w:rsidR="009B5C78">
          <w:rPr>
            <w:rFonts w:ascii="Times New Roman" w:hAnsi="Times New Roman" w:cs="Times New Roman"/>
            <w:sz w:val="24"/>
            <w:szCs w:val="24"/>
          </w:rPr>
          <w:t xml:space="preserve">owever, </w:t>
        </w:r>
      </w:ins>
      <w:ins w:id="14" w:author="Yang Qu" w:date="2018-05-14T06:30:00Z">
        <w:r w:rsidR="000C777B">
          <w:rPr>
            <w:rFonts w:ascii="Times New Roman" w:hAnsi="Times New Roman" w:cs="Times New Roman"/>
            <w:sz w:val="24"/>
            <w:szCs w:val="24"/>
          </w:rPr>
          <w:t>Lardy et al (2011) and Martin et al (2007)</w:t>
        </w:r>
      </w:ins>
      <w:ins w:id="15" w:author="Yang Qu" w:date="2018-05-14T22:16:00Z">
        <w:r w:rsidR="00361D05">
          <w:rPr>
            <w:rFonts w:ascii="Times New Roman" w:hAnsi="Times New Roman" w:cs="Times New Roman"/>
            <w:sz w:val="24"/>
            <w:szCs w:val="24"/>
          </w:rPr>
          <w:t xml:space="preserve"> have</w:t>
        </w:r>
      </w:ins>
      <w:ins w:id="16" w:author="Yang Qu" w:date="2018-05-14T06:30:00Z">
        <w:r w:rsidR="000C777B">
          <w:rPr>
            <w:rFonts w:ascii="Times New Roman" w:hAnsi="Times New Roman" w:cs="Times New Roman"/>
            <w:sz w:val="24"/>
            <w:szCs w:val="24"/>
          </w:rPr>
          <w:t xml:space="preserve"> implemented the</w:t>
        </w:r>
      </w:ins>
      <w:ins w:id="17" w:author="Yang Qu" w:date="2018-05-14T22:16:00Z">
        <w:r w:rsidR="00361D05">
          <w:rPr>
            <w:rFonts w:ascii="Times New Roman" w:hAnsi="Times New Roman" w:cs="Times New Roman"/>
            <w:sz w:val="24"/>
            <w:szCs w:val="24"/>
          </w:rPr>
          <w:t>ir</w:t>
        </w:r>
      </w:ins>
      <w:ins w:id="18" w:author="Yang Qu" w:date="2018-05-14T06:30:00Z">
        <w:r w:rsidR="000C777B">
          <w:rPr>
            <w:rFonts w:ascii="Times New Roman" w:hAnsi="Times New Roman" w:cs="Times New Roman"/>
            <w:sz w:val="24"/>
            <w:szCs w:val="24"/>
          </w:rPr>
          <w:t xml:space="preserve"> spin-up methods for a linear problem of soil carbon dynamics including </w:t>
        </w:r>
      </w:ins>
      <w:ins w:id="19" w:author="Yang Qu" w:date="2018-05-14T22:16:00Z">
        <w:r w:rsidR="00361D05">
          <w:rPr>
            <w:rFonts w:ascii="Times New Roman" w:hAnsi="Times New Roman" w:cs="Times New Roman"/>
            <w:sz w:val="24"/>
            <w:szCs w:val="24"/>
          </w:rPr>
          <w:t xml:space="preserve">their </w:t>
        </w:r>
      </w:ins>
      <w:ins w:id="20" w:author="Yang Qu" w:date="2018-05-14T06:30:00Z">
        <w:r w:rsidR="000C777B">
          <w:rPr>
            <w:rFonts w:ascii="Times New Roman" w:hAnsi="Times New Roman" w:cs="Times New Roman"/>
            <w:sz w:val="24"/>
            <w:szCs w:val="24"/>
          </w:rPr>
          <w:t>seasonal cycle</w:t>
        </w:r>
      </w:ins>
      <w:ins w:id="21" w:author="Yang Qu" w:date="2018-05-14T22:16:00Z">
        <w:r w:rsidR="00361D05">
          <w:rPr>
            <w:rFonts w:ascii="Times New Roman" w:hAnsi="Times New Roman" w:cs="Times New Roman"/>
            <w:sz w:val="24"/>
            <w:szCs w:val="24"/>
          </w:rPr>
          <w:t>s</w:t>
        </w:r>
      </w:ins>
      <w:ins w:id="22" w:author="Yang Qu" w:date="2018-05-14T06:30:00Z">
        <w:r w:rsidR="000C777B"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24D99FB6" w14:textId="35D04178" w:rsidR="00BD462B" w:rsidRDefault="00C92092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</w:t>
      </w:r>
      <w:r w:rsidR="003A160C" w:rsidRPr="00A4257C">
        <w:rPr>
          <w:rFonts w:ascii="Times New Roman" w:hAnsi="Times New Roman" w:cs="Times New Roman"/>
          <w:sz w:val="24"/>
          <w:szCs w:val="24"/>
        </w:rPr>
        <w:t xml:space="preserve">ere we </w:t>
      </w:r>
      <w:r w:rsidR="000F6569" w:rsidRPr="00A4257C">
        <w:rPr>
          <w:rFonts w:ascii="Times New Roman" w:hAnsi="Times New Roman" w:cs="Times New Roman"/>
          <w:sz w:val="24"/>
          <w:szCs w:val="24"/>
        </w:rPr>
        <w:t xml:space="preserve">developed </w:t>
      </w:r>
      <w:r w:rsidR="00513826" w:rsidRPr="00A4257C">
        <w:rPr>
          <w:rFonts w:ascii="Times New Roman" w:hAnsi="Times New Roman" w:cs="Times New Roman"/>
          <w:sz w:val="24"/>
          <w:szCs w:val="24"/>
        </w:rPr>
        <w:t xml:space="preserve">a </w:t>
      </w:r>
      <w:del w:id="23" w:author="Yang Qu" w:date="2018-05-14T06:30:00Z">
        <w:r w:rsidR="00513826" w:rsidRPr="00A4257C" w:rsidDel="00873455">
          <w:rPr>
            <w:rFonts w:ascii="Times New Roman" w:hAnsi="Times New Roman" w:cs="Times New Roman"/>
            <w:sz w:val="24"/>
            <w:szCs w:val="24"/>
          </w:rPr>
          <w:delText xml:space="preserve">new </w:delText>
        </w:r>
      </w:del>
      <w:ins w:id="24" w:author="Yang Qu" w:date="2018-05-14T06:30:00Z">
        <w:r w:rsidR="00873455" w:rsidRPr="00A4257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0F6569" w:rsidRPr="00A4257C">
        <w:rPr>
          <w:rFonts w:ascii="Times New Roman" w:hAnsi="Times New Roman" w:cs="Times New Roman"/>
          <w:sz w:val="24"/>
          <w:szCs w:val="24"/>
        </w:rPr>
        <w:t>method</w:t>
      </w:r>
      <w:r w:rsidR="003A160C" w:rsidRPr="00A4257C">
        <w:rPr>
          <w:rFonts w:ascii="Times New Roman" w:hAnsi="Times New Roman" w:cs="Times New Roman"/>
          <w:sz w:val="24"/>
          <w:szCs w:val="24"/>
        </w:rPr>
        <w:t xml:space="preserve"> to accelerate the spin-up process</w:t>
      </w:r>
      <w:ins w:id="25" w:author="Yang Qu" w:date="2018-05-14T06:31:00Z">
        <w:r w:rsidR="00873455">
          <w:rPr>
            <w:rFonts w:ascii="Times New Roman" w:hAnsi="Times New Roman" w:cs="Times New Roman"/>
            <w:sz w:val="24"/>
            <w:szCs w:val="24"/>
          </w:rPr>
          <w:t xml:space="preserve"> in a non-linear model</w:t>
        </w:r>
      </w:ins>
      <w:r w:rsidR="00797870" w:rsidRPr="00A4257C">
        <w:rPr>
          <w:rFonts w:ascii="Times New Roman" w:hAnsi="Times New Roman" w:cs="Times New Roman"/>
          <w:sz w:val="24"/>
          <w:szCs w:val="24"/>
        </w:rPr>
        <w:t>.</w:t>
      </w:r>
      <w:r w:rsidR="00B657D4" w:rsidRPr="00A42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We tested the method for representative </w:t>
      </w:r>
      <w:r>
        <w:rPr>
          <w:rFonts w:ascii="Times New Roman" w:hAnsi="Times New Roman" w:cs="Times New Roman"/>
          <w:sz w:val="24"/>
          <w:szCs w:val="24"/>
        </w:rPr>
        <w:t xml:space="preserve">plant function types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and the North America with both daily and monthly versions of TEM (Zhuang et al., 2003). In addition, we compared </w:t>
      </w:r>
      <w:r>
        <w:rPr>
          <w:rFonts w:ascii="Times New Roman" w:hAnsi="Times New Roman" w:cs="Times New Roman"/>
          <w:sz w:val="24"/>
          <w:szCs w:val="24"/>
        </w:rPr>
        <w:t xml:space="preserve">the performance of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our algorithms with </w:t>
      </w:r>
      <w:r w:rsidR="0080055E">
        <w:rPr>
          <w:rFonts w:ascii="Times New Roman" w:hAnsi="Times New Roman" w:cs="Times New Roman"/>
          <w:sz w:val="24"/>
          <w:szCs w:val="24"/>
        </w:rPr>
        <w:t xml:space="preserve">the </w:t>
      </w:r>
      <w:r w:rsidR="00F214A6">
        <w:rPr>
          <w:rFonts w:ascii="Times New Roman" w:hAnsi="Times New Roman" w:cs="Times New Roman"/>
          <w:sz w:val="24"/>
          <w:szCs w:val="24"/>
        </w:rPr>
        <w:t xml:space="preserve">semi-analytical </w:t>
      </w:r>
      <w:r w:rsidR="00BD462B" w:rsidRPr="00A4257C">
        <w:rPr>
          <w:rFonts w:ascii="Times New Roman" w:hAnsi="Times New Roman" w:cs="Times New Roman"/>
          <w:sz w:val="24"/>
          <w:szCs w:val="24"/>
        </w:rPr>
        <w:t>version</w:t>
      </w:r>
      <w:r w:rsidR="00F21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F214A6" w:rsidRPr="00A4257C">
        <w:rPr>
          <w:rFonts w:ascii="Times New Roman" w:hAnsi="Times New Roman" w:cs="Times New Roman"/>
          <w:sz w:val="24"/>
          <w:szCs w:val="24"/>
        </w:rPr>
        <w:t>Xia et al</w:t>
      </w:r>
      <w:r w:rsidR="00A674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6745A">
        <w:rPr>
          <w:rFonts w:ascii="Times New Roman" w:hAnsi="Times New Roman" w:cs="Times New Roman"/>
          <w:sz w:val="24"/>
          <w:szCs w:val="24"/>
        </w:rPr>
        <w:t>2012</w:t>
      </w:r>
      <w:r w:rsidR="00F214A6">
        <w:rPr>
          <w:rFonts w:ascii="Times New Roman" w:hAnsi="Times New Roman" w:cs="Times New Roman"/>
          <w:sz w:val="24"/>
          <w:szCs w:val="24"/>
        </w:rPr>
        <w:t>)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new algorithms shall help us </w:t>
      </w:r>
      <w:r w:rsidRPr="00A4257C">
        <w:rPr>
          <w:rFonts w:ascii="Times New Roman" w:hAnsi="Times New Roman" w:cs="Times New Roman"/>
          <w:sz w:val="24"/>
          <w:szCs w:val="24"/>
        </w:rPr>
        <w:t xml:space="preserve">conduct very high spatial and temporal resolution </w:t>
      </w:r>
      <w:r w:rsidR="007812D5">
        <w:rPr>
          <w:rFonts w:ascii="Times New Roman" w:hAnsi="Times New Roman" w:cs="Times New Roman"/>
          <w:sz w:val="24"/>
          <w:szCs w:val="24"/>
        </w:rPr>
        <w:t>simulations with process-based b</w:t>
      </w:r>
      <w:r w:rsidRPr="00A4257C">
        <w:rPr>
          <w:rFonts w:ascii="Times New Roman" w:hAnsi="Times New Roman" w:cs="Times New Roman"/>
          <w:sz w:val="24"/>
          <w:szCs w:val="24"/>
        </w:rPr>
        <w:t>iogeochemistry models</w:t>
      </w:r>
      <w:r>
        <w:rPr>
          <w:rFonts w:ascii="Times New Roman" w:hAnsi="Times New Roman" w:cs="Times New Roman"/>
          <w:sz w:val="24"/>
          <w:szCs w:val="24"/>
        </w:rPr>
        <w:t xml:space="preserve"> in the future</w:t>
      </w:r>
      <w:r w:rsidRPr="00A4257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8A4009" w14:textId="77777777" w:rsidR="002A4B70" w:rsidRPr="00A4257C" w:rsidRDefault="002A4B70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539BE46F" w14:textId="77777777" w:rsidR="002D614D" w:rsidRDefault="00C1444A" w:rsidP="006B727E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304F7">
        <w:rPr>
          <w:rFonts w:ascii="Times New Roman" w:hAnsi="Times New Roman" w:cs="Times New Roman"/>
          <w:sz w:val="24"/>
          <w:szCs w:val="24"/>
        </w:rPr>
        <w:t>Method</w:t>
      </w:r>
    </w:p>
    <w:p w14:paraId="4B0582CA" w14:textId="14F7B6DD" w:rsidR="00323354" w:rsidRPr="002D614D" w:rsidRDefault="006B727E" w:rsidP="002D614D">
      <w:pPr>
        <w:pStyle w:val="ListParagraph"/>
        <w:numPr>
          <w:ilvl w:val="1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D614D">
        <w:rPr>
          <w:rFonts w:ascii="Times New Roman" w:hAnsi="Times New Roman" w:cs="Times New Roman"/>
          <w:sz w:val="24"/>
          <w:szCs w:val="24"/>
        </w:rPr>
        <w:t>T</w:t>
      </w:r>
      <w:r w:rsidR="00323354" w:rsidRPr="002D614D">
        <w:rPr>
          <w:rFonts w:ascii="Times New Roman" w:hAnsi="Times New Roman" w:cs="Times New Roman"/>
          <w:sz w:val="24"/>
          <w:szCs w:val="24"/>
        </w:rPr>
        <w:t>EM description</w:t>
      </w:r>
    </w:p>
    <w:p w14:paraId="04D23568" w14:textId="7FF08EC4" w:rsidR="00323354" w:rsidRPr="00A4257C" w:rsidRDefault="002D57D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A4257C">
        <w:rPr>
          <w:rFonts w:ascii="Times New Roman" w:hAnsi="Times New Roman" w:cs="Times New Roman"/>
          <w:sz w:val="24"/>
          <w:szCs w:val="24"/>
        </w:rPr>
        <w:t xml:space="preserve">e used </w:t>
      </w:r>
      <w:r>
        <w:rPr>
          <w:rFonts w:ascii="Times New Roman" w:hAnsi="Times New Roman" w:cs="Times New Roman"/>
          <w:sz w:val="24"/>
          <w:szCs w:val="24"/>
        </w:rPr>
        <w:t>a process-based biogeochemistry model, the Terrestrial Ecosystem Model (</w:t>
      </w:r>
      <w:r w:rsidRPr="00A4257C">
        <w:rPr>
          <w:rFonts w:ascii="Times New Roman" w:hAnsi="Times New Roman" w:cs="Times New Roman"/>
          <w:sz w:val="24"/>
          <w:szCs w:val="24"/>
        </w:rPr>
        <w:t>TEM</w:t>
      </w:r>
      <w:r>
        <w:rPr>
          <w:rFonts w:ascii="Times New Roman" w:hAnsi="Times New Roman" w:cs="Times New Roman"/>
          <w:sz w:val="24"/>
          <w:szCs w:val="24"/>
        </w:rPr>
        <w:t>; Zhuang et al. 2003)</w:t>
      </w:r>
      <w:r w:rsidRPr="00A4257C">
        <w:rPr>
          <w:rFonts w:ascii="Times New Roman" w:hAnsi="Times New Roman" w:cs="Times New Roman"/>
          <w:sz w:val="24"/>
          <w:szCs w:val="24"/>
        </w:rPr>
        <w:t xml:space="preserve"> as testbed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0B54DD" w:rsidRPr="00A4257C">
        <w:rPr>
          <w:rFonts w:ascii="Times New Roman" w:hAnsi="Times New Roman" w:cs="Times New Roman"/>
          <w:sz w:val="24"/>
          <w:szCs w:val="24"/>
        </w:rPr>
        <w:t xml:space="preserve">o demonstrate the performance of the </w:t>
      </w:r>
      <w:r w:rsidR="007E4DFA">
        <w:rPr>
          <w:rFonts w:ascii="Times New Roman" w:hAnsi="Times New Roman" w:cs="Times New Roman"/>
          <w:sz w:val="24"/>
          <w:szCs w:val="24"/>
        </w:rPr>
        <w:t xml:space="preserve">new </w:t>
      </w:r>
      <w:r w:rsidR="000B54DD" w:rsidRPr="00A4257C">
        <w:rPr>
          <w:rFonts w:ascii="Times New Roman" w:hAnsi="Times New Roman" w:cs="Times New Roman"/>
          <w:sz w:val="24"/>
          <w:szCs w:val="24"/>
        </w:rPr>
        <w:t>algorithms of spin-up</w:t>
      </w:r>
      <w:r w:rsidR="007E4DFA">
        <w:rPr>
          <w:rFonts w:ascii="Times New Roman" w:hAnsi="Times New Roman" w:cs="Times New Roman"/>
          <w:sz w:val="24"/>
          <w:szCs w:val="24"/>
        </w:rPr>
        <w:t xml:space="preserve">. </w:t>
      </w:r>
      <w:r w:rsidR="000B54DD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TEM simulates </w:t>
      </w:r>
      <w:r w:rsidR="007E4DFA">
        <w:rPr>
          <w:rFonts w:ascii="Times New Roman" w:hAnsi="Times New Roman" w:cs="Times New Roman"/>
          <w:sz w:val="24"/>
          <w:szCs w:val="24"/>
        </w:rPr>
        <w:t xml:space="preserve">the dynamics of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ecosystem carbon and nitrogen fluxes and pools (McGuire et al., 1992; Zhuang et al., 2010, 2003). </w:t>
      </w:r>
      <w:r w:rsidR="007E4DFA">
        <w:rPr>
          <w:rFonts w:ascii="Times New Roman" w:hAnsi="Times New Roman" w:cs="Times New Roman"/>
          <w:sz w:val="24"/>
          <w:szCs w:val="24"/>
        </w:rPr>
        <w:t xml:space="preserve">It </w:t>
      </w:r>
      <w:r w:rsidR="00323354" w:rsidRPr="00A4257C">
        <w:rPr>
          <w:rFonts w:ascii="Times New Roman" w:hAnsi="Times New Roman" w:cs="Times New Roman"/>
          <w:sz w:val="24"/>
          <w:szCs w:val="24"/>
        </w:rPr>
        <w:t>contains five state variables: carbon in living vegetation (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00" w:dyaOrig="360" w14:anchorId="15CD1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4.25pt;height:18.35pt;mso-width-percent:0;mso-height-percent:0;mso-width-percent:0;mso-height-percent:0" o:ole="">
            <v:imagedata r:id="rId9" o:title=""/>
          </v:shape>
          <o:OLEObject Type="Embed" ProgID="Equation.DSMT4" ShapeID="_x0000_i1025" DrawAspect="Content" ObjectID="_1587843702" r:id="rId10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>), nitrogen in living vegetation (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20" w:dyaOrig="360" w14:anchorId="12C9BFDA">
          <v:shape id="_x0000_i1026" type="#_x0000_t75" alt="" style="width:15.6pt;height:18.35pt;mso-width-percent:0;mso-height-percent:0;mso-width-percent:0;mso-height-percent:0" o:ole="">
            <v:imagedata r:id="rId11" o:title=""/>
          </v:shape>
          <o:OLEObject Type="Embed" ProgID="Equation.DSMT4" ShapeID="_x0000_i1026" DrawAspect="Content" ObjectID="_1587843703" r:id="rId1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>), organic carbon in detritus and soils (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00" w:dyaOrig="360" w14:anchorId="21911014">
          <v:shape id="_x0000_i1027" type="#_x0000_t75" alt="" style="width:14.25pt;height:18.35pt;mso-width-percent:0;mso-height-percent:0;mso-width-percent:0;mso-height-percent:0" o:ole="">
            <v:imagedata r:id="rId13" o:title=""/>
          </v:shape>
          <o:OLEObject Type="Embed" ProgID="Equation.DSMT4" ShapeID="_x0000_i1027" DrawAspect="Content" ObjectID="_1587843704" r:id="rId14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>), organic nitrogen in detritus and soils (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20" w:dyaOrig="360" w14:anchorId="02791819">
          <v:shape id="_x0000_i1028" type="#_x0000_t75" alt="" style="width:15.6pt;height:18.35pt;mso-width-percent:0;mso-height-percent:0;mso-width-percent:0;mso-height-percent:0" o:ole="">
            <v:imagedata r:id="rId15" o:title=""/>
          </v:shape>
          <o:OLEObject Type="Embed" ProgID="Equation.DSMT4" ShapeID="_x0000_i1028" DrawAspect="Content" ObjectID="_1587843705" r:id="rId16"/>
        </w:object>
      </w:r>
      <w:r w:rsidR="008B3472">
        <w:rPr>
          <w:rFonts w:ascii="Times New Roman" w:hAnsi="Times New Roman" w:cs="Times New Roman"/>
          <w:sz w:val="24"/>
          <w:szCs w:val="24"/>
        </w:rPr>
        <w:t>), and available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inorganic soil nitrogen (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00" w:dyaOrig="360" w14:anchorId="4A8AF3CB">
          <v:shape id="_x0000_i1029" type="#_x0000_t75" alt="" style="width:20.4pt;height:18.35pt;mso-width-percent:0;mso-height-percent:0;mso-width-percent:0;mso-height-percent:0" o:ole="">
            <v:imagedata r:id="rId17" o:title=""/>
          </v:shape>
          <o:OLEObject Type="Embed" ProgID="Equation.DSMT4" ShapeID="_x0000_i1029" DrawAspect="Content" ObjectID="_1587843706" r:id="rId18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). Carbon and nitrogen </w:t>
      </w:r>
      <w:r w:rsidR="007E4DFA">
        <w:rPr>
          <w:rFonts w:ascii="Times New Roman" w:hAnsi="Times New Roman" w:cs="Times New Roman"/>
          <w:sz w:val="24"/>
          <w:szCs w:val="24"/>
        </w:rPr>
        <w:t xml:space="preserve">dynamics in TEM are </w:t>
      </w:r>
      <w:r w:rsidR="00B851BB" w:rsidRPr="00A4257C">
        <w:rPr>
          <w:rFonts w:ascii="Times New Roman" w:hAnsi="Times New Roman" w:cs="Times New Roman"/>
          <w:sz w:val="24"/>
          <w:szCs w:val="24"/>
        </w:rPr>
        <w:t>governed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by following equations:</w:t>
      </w:r>
    </w:p>
    <w:p w14:paraId="0F57773A" w14:textId="77777777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sz w:val="24"/>
          <w:szCs w:val="24"/>
        </w:rPr>
        <w:object w:dxaOrig="5920" w:dyaOrig="3220" w14:anchorId="32D07D07">
          <v:shape id="_x0000_i1030" type="#_x0000_t75" alt="" style="width:285.3pt;height:154.85pt;mso-width-percent:0;mso-height-percent:0;mso-width-percent:0;mso-height-percent:0" o:ole="">
            <v:imagedata r:id="rId19" o:title=""/>
          </v:shape>
          <o:OLEObject Type="Embed" ProgID="Equation.DSMT4" ShapeID="_x0000_i1030" DrawAspect="Content" ObjectID="_1587843707" r:id="rId20"/>
        </w:object>
      </w:r>
    </w:p>
    <w:p w14:paraId="2985B880" w14:textId="7078F6E1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Where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540" w:dyaOrig="279" w14:anchorId="1260A21C">
          <v:shape id="_x0000_i1031" type="#_x0000_t75" alt="" style="width:27.15pt;height:14.25pt;mso-width-percent:0;mso-height-percent:0;mso-width-percent:0;mso-height-percent:0" o:ole="">
            <v:imagedata r:id="rId21" o:title=""/>
          </v:shape>
          <o:OLEObject Type="Embed" ProgID="Equation.DSMT4" ShapeID="_x0000_i1031" DrawAspect="Content" ObjectID="_1587843708" r:id="rId22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gross primary production,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20" w:dyaOrig="360" w14:anchorId="27FA05BB">
          <v:shape id="_x0000_i1032" type="#_x0000_t75" alt="" style="width:15.6pt;height:18.35pt;mso-width-percent:0;mso-height-percent:0;mso-width-percent:0;mso-height-percent:0" o:ole="">
            <v:imagedata r:id="rId23" o:title=""/>
          </v:shape>
          <o:OLEObject Type="Embed" ProgID="Equation.DSMT4" ShapeID="_x0000_i1032" DrawAspect="Content" ObjectID="_1587843709" r:id="rId24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 autotrophic respiration,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00" w:dyaOrig="360" w14:anchorId="3012C80E">
          <v:shape id="_x0000_i1033" type="#_x0000_t75" alt="" style="width:14.25pt;height:18.35pt;mso-width-percent:0;mso-height-percent:0;mso-width-percent:0;mso-height-percent:0" o:ole="">
            <v:imagedata r:id="rId25" o:title=""/>
          </v:shape>
          <o:OLEObject Type="Embed" ProgID="Equation.DSMT4" ShapeID="_x0000_i1033" DrawAspect="Content" ObjectID="_1587843710" r:id="rId26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carbon in litterfall,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1160" w:dyaOrig="279" w14:anchorId="07D7D6E1">
          <v:shape id="_x0000_i1034" type="#_x0000_t75" alt="" style="width:57.75pt;height:14.25pt;mso-width-percent:0;mso-height-percent:0;mso-width-percent:0;mso-height-percent:0" o:ole="">
            <v:imagedata r:id="rId27" o:title=""/>
          </v:shape>
          <o:OLEObject Type="Embed" ProgID="Equation.DSMT4" ShapeID="_x0000_i1034" DrawAspect="Content" ObjectID="_1587843711" r:id="rId28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nitrogen uptake by vegetation,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20" w:dyaOrig="360" w14:anchorId="4D3CE736">
          <v:shape id="_x0000_i1035" type="#_x0000_t75" alt="" style="width:15.6pt;height:18.35pt;mso-width-percent:0;mso-height-percent:0;mso-width-percent:0;mso-height-percent:0" o:ole="">
            <v:imagedata r:id="rId29" o:title=""/>
          </v:shape>
          <o:OLEObject Type="Embed" ProgID="Equation.DSMT4" ShapeID="_x0000_i1035" DrawAspect="Content" ObjectID="_1587843712" r:id="rId30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 nitrogen in litterfall,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40" w:dyaOrig="360" w14:anchorId="72834129">
          <v:shape id="_x0000_i1036" type="#_x0000_t75" alt="" style="width:18.35pt;height:18.35pt;mso-width-percent:0;mso-height-percent:0;mso-width-percent:0;mso-height-percent:0" o:ole="">
            <v:imagedata r:id="rId31" o:title=""/>
          </v:shape>
          <o:OLEObject Type="Embed" ProgID="Equation.DSMT4" ShapeID="_x0000_i1036" DrawAspect="Content" ObjectID="_1587843713" r:id="rId32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 heterotrophic respiration,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1160" w:dyaOrig="279" w14:anchorId="4885A1F2">
          <v:shape id="_x0000_i1037" type="#_x0000_t75" alt="" style="width:57.75pt;height:14.25pt;mso-width-percent:0;mso-height-percent:0;mso-width-percent:0;mso-height-percent:0" o:ole="">
            <v:imagedata r:id="rId33" o:title=""/>
          </v:shape>
          <o:OLEObject Type="Embed" ProgID="Equation.DSMT4" ShapeID="_x0000_i1037" DrawAspect="Content" ObjectID="_1587843714" r:id="rId34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net rate of mineralization of soil nitrogen,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980" w:dyaOrig="279" w14:anchorId="79B7A87A">
          <v:shape id="_x0000_i1038" type="#_x0000_t75" alt="" style="width:48.9pt;height:14.25pt;mso-width-percent:0;mso-height-percent:0;mso-width-percent:0;mso-height-percent:0" o:ole="">
            <v:imagedata r:id="rId35" o:title=""/>
          </v:shape>
          <o:OLEObject Type="Embed" ProgID="Equation.DSMT4" ShapeID="_x0000_i1038" DrawAspect="Content" ObjectID="_1587843715" r:id="rId36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nitrogen input from outside ecosystem,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840" w:dyaOrig="279" w14:anchorId="03793163">
          <v:shape id="_x0000_i1039" type="#_x0000_t75" alt="" style="width:42.1pt;height:14.25pt;mso-width-percent:0;mso-height-percent:0;mso-width-percent:0;mso-height-percent:0" o:ole="">
            <v:imagedata r:id="rId37" o:title=""/>
          </v:shape>
          <o:OLEObject Type="Embed" ProgID="Equation.DSMT4" ShapeID="_x0000_i1039" DrawAspect="Content" ObjectID="_1587843716" r:id="rId38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nitrogen loss from ecosystem. </w:t>
      </w:r>
      <w:r w:rsidR="007E4DFA">
        <w:rPr>
          <w:rFonts w:ascii="Times New Roman" w:hAnsi="Times New Roman" w:cs="Times New Roman"/>
          <w:sz w:val="24"/>
          <w:szCs w:val="24"/>
        </w:rPr>
        <w:t xml:space="preserve"> </w:t>
      </w:r>
      <w:r w:rsidR="00163BE3">
        <w:rPr>
          <w:rFonts w:ascii="Times New Roman" w:hAnsi="Times New Roman" w:cs="Times New Roman"/>
          <w:sz w:val="24"/>
          <w:szCs w:val="24"/>
        </w:rPr>
        <w:t>Key c</w:t>
      </w:r>
      <w:r w:rsidRPr="00A4257C">
        <w:rPr>
          <w:rFonts w:ascii="Times New Roman" w:hAnsi="Times New Roman" w:cs="Times New Roman"/>
          <w:sz w:val="24"/>
          <w:szCs w:val="24"/>
        </w:rPr>
        <w:t xml:space="preserve">arbon fluxes </w:t>
      </w:r>
      <w:r w:rsidR="00163BE3">
        <w:rPr>
          <w:rFonts w:ascii="Times New Roman" w:hAnsi="Times New Roman" w:cs="Times New Roman"/>
          <w:sz w:val="24"/>
          <w:szCs w:val="24"/>
        </w:rPr>
        <w:t>are defined as</w:t>
      </w:r>
      <w:r w:rsidRPr="00A4257C">
        <w:rPr>
          <w:rFonts w:ascii="Times New Roman" w:hAnsi="Times New Roman" w:cs="Times New Roman"/>
          <w:sz w:val="24"/>
          <w:szCs w:val="24"/>
        </w:rPr>
        <w:t>:</w:t>
      </w:r>
    </w:p>
    <w:p w14:paraId="0A03C478" w14:textId="24F4F499" w:rsidR="00323354" w:rsidRPr="00A4257C" w:rsidRDefault="006655DD" w:rsidP="00F72F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position w:val="-48"/>
          <w:sz w:val="24"/>
          <w:szCs w:val="24"/>
        </w:rPr>
        <w:object w:dxaOrig="9180" w:dyaOrig="1120" w14:anchorId="2BB01FAB">
          <v:shape id="_x0000_i1040" type="#_x0000_t75" alt="" style="width:459.15pt;height:55.7pt;mso-width-percent:0;mso-height-percent:0;mso-width-percent:0;mso-height-percent:0" o:ole="">
            <v:imagedata r:id="rId39" o:title=""/>
          </v:shape>
          <o:OLEObject Type="Embed" ProgID="Equation.DSMT4" ShapeID="_x0000_i1040" DrawAspect="Content" ObjectID="_1587843717" r:id="rId40"/>
        </w:object>
      </w:r>
    </w:p>
    <w:p w14:paraId="5BD77CAE" w14:textId="41F78448" w:rsidR="00F4367E" w:rsidRDefault="00AB599F" w:rsidP="00F4367E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ins w:id="26" w:author="Yang Qu" w:date="2018-05-14T22:16:00Z">
        <w:r>
          <w:rPr>
            <w:rFonts w:ascii="Times New Roman" w:hAnsi="Times New Roman" w:cs="Times New Roman"/>
            <w:sz w:val="24"/>
            <w:szCs w:val="24"/>
          </w:rPr>
          <w:t>For detailed GPP</w:t>
        </w:r>
      </w:ins>
      <w:ins w:id="27" w:author="Yang Qu" w:date="2018-05-14T22:17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4149D3">
          <w:rPr>
            <w:rFonts w:ascii="Times New Roman" w:hAnsi="Times New Roman" w:cs="Times New Roman"/>
            <w:sz w:val="24"/>
            <w:szCs w:val="24"/>
          </w:rPr>
          <w:t>definition</w:t>
        </w:r>
        <w:r>
          <w:rPr>
            <w:rFonts w:ascii="Times New Roman" w:hAnsi="Times New Roman" w:cs="Times New Roman"/>
            <w:sz w:val="24"/>
            <w:szCs w:val="24"/>
          </w:rPr>
          <w:t xml:space="preserve">, see Zhuang et al. (2003). </w:t>
        </w:r>
      </w:ins>
      <w:r w:rsidR="00323354" w:rsidRPr="00A4257C">
        <w:rPr>
          <w:rFonts w:ascii="Times New Roman" w:hAnsi="Times New Roman" w:cs="Times New Roman"/>
          <w:sz w:val="24"/>
          <w:szCs w:val="24"/>
        </w:rPr>
        <w:t xml:space="preserve">NEP </w:t>
      </w:r>
      <w:r w:rsidR="007E4DFA">
        <w:rPr>
          <w:rFonts w:ascii="Times New Roman" w:hAnsi="Times New Roman" w:cs="Times New Roman"/>
          <w:sz w:val="24"/>
          <w:szCs w:val="24"/>
        </w:rPr>
        <w:t xml:space="preserve">will be near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zero </w:t>
      </w:r>
      <w:r w:rsidR="007E4DFA">
        <w:rPr>
          <w:rFonts w:ascii="Times New Roman" w:hAnsi="Times New Roman" w:cs="Times New Roman"/>
          <w:sz w:val="24"/>
          <w:szCs w:val="24"/>
        </w:rPr>
        <w:t>when the ecosystem reaches a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steady state</w:t>
      </w:r>
      <w:r w:rsidR="007E4DFA">
        <w:rPr>
          <w:rFonts w:ascii="Times New Roman" w:hAnsi="Times New Roman" w:cs="Times New Roman"/>
          <w:sz w:val="24"/>
          <w:szCs w:val="24"/>
        </w:rPr>
        <w:t xml:space="preserve">. </w:t>
      </w:r>
      <w:r w:rsidR="00DC2073">
        <w:rPr>
          <w:rFonts w:ascii="Times New Roman" w:hAnsi="Times New Roman" w:cs="Times New Roman"/>
          <w:sz w:val="24"/>
          <w:szCs w:val="24"/>
        </w:rPr>
        <w:t xml:space="preserve"> Therefore</w:t>
      </w:r>
      <w:r w:rsidR="00DC2073" w:rsidRPr="00A4257C">
        <w:rPr>
          <w:rFonts w:ascii="Times New Roman" w:hAnsi="Times New Roman" w:cs="Times New Roman"/>
          <w:sz w:val="24"/>
          <w:szCs w:val="24"/>
        </w:rPr>
        <w:t>,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the spin-up goal is to </w:t>
      </w:r>
      <w:r w:rsidR="007E4DFA">
        <w:rPr>
          <w:rFonts w:ascii="Times New Roman" w:hAnsi="Times New Roman" w:cs="Times New Roman"/>
          <w:sz w:val="24"/>
          <w:szCs w:val="24"/>
        </w:rPr>
        <w:t>keep running the model drive</w:t>
      </w:r>
      <w:r w:rsidR="00723B21">
        <w:rPr>
          <w:rFonts w:ascii="Times New Roman" w:hAnsi="Times New Roman" w:cs="Times New Roman"/>
          <w:sz w:val="24"/>
          <w:szCs w:val="24"/>
        </w:rPr>
        <w:t>n</w:t>
      </w:r>
      <w:r w:rsidR="007E4DFA">
        <w:rPr>
          <w:rFonts w:ascii="Times New Roman" w:hAnsi="Times New Roman" w:cs="Times New Roman"/>
          <w:sz w:val="24"/>
          <w:szCs w:val="24"/>
        </w:rPr>
        <w:t xml:space="preserve"> with repeated climate forcing data until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NEP </w:t>
      </w:r>
      <w:r w:rsidR="007E4DFA">
        <w:rPr>
          <w:rFonts w:ascii="Times New Roman" w:hAnsi="Times New Roman" w:cs="Times New Roman"/>
          <w:sz w:val="24"/>
          <w:szCs w:val="24"/>
        </w:rPr>
        <w:t xml:space="preserve">is close to zero with a certain tolerance value (e.g., </w:t>
      </w:r>
      <w:r w:rsidR="00BE6360">
        <w:rPr>
          <w:rFonts w:ascii="Times New Roman" w:hAnsi="Times New Roman" w:cs="Times New Roman"/>
          <w:sz w:val="24"/>
          <w:szCs w:val="24"/>
        </w:rPr>
        <w:t>0.</w:t>
      </w:r>
      <w:r w:rsidR="007E4DFA">
        <w:rPr>
          <w:rFonts w:ascii="Times New Roman" w:hAnsi="Times New Roman" w:cs="Times New Roman"/>
          <w:sz w:val="24"/>
          <w:szCs w:val="24"/>
        </w:rPr>
        <w:t>1 g C m</w:t>
      </w:r>
      <w:r w:rsidR="007E4DFA" w:rsidRPr="00011572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7E4DFA">
        <w:rPr>
          <w:rFonts w:ascii="Times New Roman" w:hAnsi="Times New Roman" w:cs="Times New Roman"/>
          <w:sz w:val="24"/>
          <w:szCs w:val="24"/>
        </w:rPr>
        <w:t xml:space="preserve"> yr</w:t>
      </w:r>
      <w:r w:rsidR="007E4DFA" w:rsidRPr="0001157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7E4DF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5170CDB" w14:textId="0A729842" w:rsidR="00323354" w:rsidRPr="00A4257C" w:rsidRDefault="00FF47BA" w:rsidP="00F4367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="00F4367E">
        <w:rPr>
          <w:rFonts w:ascii="Times New Roman" w:hAnsi="Times New Roman" w:cs="Times New Roman"/>
          <w:sz w:val="24"/>
          <w:szCs w:val="24"/>
        </w:rPr>
        <w:t>S</w:t>
      </w:r>
      <w:r w:rsidR="00E76854" w:rsidRPr="00A4257C">
        <w:rPr>
          <w:rFonts w:ascii="Times New Roman" w:hAnsi="Times New Roman" w:cs="Times New Roman"/>
          <w:sz w:val="24"/>
          <w:szCs w:val="24"/>
        </w:rPr>
        <w:t>pin-up acceleration method</w:t>
      </w:r>
    </w:p>
    <w:p w14:paraId="405509DF" w14:textId="21E36E4F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TEM can be </w:t>
      </w:r>
      <w:r w:rsidR="003A294C">
        <w:rPr>
          <w:rFonts w:ascii="Times New Roman" w:hAnsi="Times New Roman" w:cs="Times New Roman"/>
          <w:sz w:val="24"/>
          <w:szCs w:val="24"/>
        </w:rPr>
        <w:t>re-</w:t>
      </w:r>
      <w:r w:rsidRPr="00A4257C">
        <w:rPr>
          <w:rFonts w:ascii="Times New Roman" w:hAnsi="Times New Roman" w:cs="Times New Roman"/>
          <w:sz w:val="24"/>
          <w:szCs w:val="24"/>
        </w:rPr>
        <w:t>formulated as:</w:t>
      </w:r>
    </w:p>
    <w:p w14:paraId="3A46AED0" w14:textId="70A10F6D" w:rsidR="00E1745B" w:rsidRDefault="006655DD" w:rsidP="0001157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sz w:val="24"/>
          <w:szCs w:val="24"/>
        </w:rPr>
        <w:object w:dxaOrig="5860" w:dyaOrig="620" w14:anchorId="5D110D2A">
          <v:shape id="_x0000_i1041" type="#_x0000_t75" alt="" style="width:293.45pt;height:29.9pt;mso-width-percent:0;mso-height-percent:0;mso-width-percent:0;mso-height-percent:0" o:ole="">
            <v:imagedata r:id="rId41" o:title=""/>
          </v:shape>
          <o:OLEObject Type="Embed" ProgID="Equation.DSMT4" ShapeID="_x0000_i1041" DrawAspect="Content" ObjectID="_1587843718" r:id="rId4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593B505A" w14:textId="5AF4274C" w:rsidR="00323354" w:rsidRPr="00A4257C" w:rsidRDefault="00323354" w:rsidP="0001157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Where x is a vector of state variables</w:t>
      </w:r>
      <w:r w:rsidR="00E1745B">
        <w:rPr>
          <w:rFonts w:ascii="Times New Roman" w:hAnsi="Times New Roman" w:cs="Times New Roman"/>
          <w:sz w:val="24"/>
          <w:szCs w:val="24"/>
        </w:rPr>
        <w:t xml:space="preserve"> (e.g., </w:t>
      </w:r>
      <w:ins w:id="28" w:author="Yang Qu" w:date="2018-05-01T13:03:00Z">
        <w:r w:rsidR="00E5455E">
          <w:rPr>
            <w:rFonts w:ascii="Times New Roman" w:hAnsi="Times New Roman" w:cs="Times New Roman"/>
            <w:sz w:val="24"/>
            <w:szCs w:val="24"/>
          </w:rPr>
          <w:t>C</w:t>
        </w:r>
      </w:ins>
      <w:ins w:id="29" w:author="Yang Qu" w:date="2018-05-01T13:04:00Z">
        <w:r w:rsidR="00E5455E" w:rsidRPr="00E5455E">
          <w:rPr>
            <w:rFonts w:ascii="Times New Roman" w:hAnsi="Times New Roman" w:cs="Times New Roman"/>
            <w:sz w:val="24"/>
            <w:szCs w:val="24"/>
            <w:vertAlign w:val="subscript"/>
            <w:rPrChange w:id="30" w:author="Yang Qu" w:date="2018-05-01T13:0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V</w:t>
        </w:r>
      </w:ins>
      <w:del w:id="31" w:author="Yang Qu" w:date="2018-05-01T13:03:00Z">
        <w:r w:rsidR="00E1745B" w:rsidDel="00E5455E">
          <w:rPr>
            <w:rFonts w:ascii="Times New Roman" w:hAnsi="Times New Roman" w:cs="Times New Roman"/>
            <w:sz w:val="24"/>
            <w:szCs w:val="24"/>
          </w:rPr>
          <w:delText>V</w:delText>
        </w:r>
        <w:r w:rsidR="00E1745B" w:rsidRPr="00011572" w:rsidDel="00E5455E">
          <w:rPr>
            <w:rFonts w:ascii="Times New Roman" w:hAnsi="Times New Roman" w:cs="Times New Roman"/>
            <w:sz w:val="24"/>
            <w:szCs w:val="24"/>
            <w:vertAlign w:val="subscript"/>
          </w:rPr>
          <w:delText>c</w:delText>
        </w:r>
      </w:del>
      <w:r w:rsidR="00E1745B">
        <w:rPr>
          <w:rFonts w:ascii="Times New Roman" w:hAnsi="Times New Roman" w:cs="Times New Roman"/>
          <w:sz w:val="24"/>
          <w:szCs w:val="24"/>
        </w:rPr>
        <w:t>)</w:t>
      </w:r>
      <w:r w:rsidR="00D96EB8">
        <w:rPr>
          <w:rFonts w:ascii="Times New Roman" w:hAnsi="Times New Roman" w:cs="Times New Roman"/>
          <w:sz w:val="24"/>
          <w:szCs w:val="24"/>
        </w:rPr>
        <w:t>;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6655DD" w:rsidRPr="00886B50">
        <w:rPr>
          <w:noProof/>
          <w:position w:val="-6"/>
        </w:rPr>
        <w:object w:dxaOrig="220" w:dyaOrig="340" w14:anchorId="0DF1CAE5">
          <v:shape id="_x0000_i1042" type="#_x0000_t75" alt="" style="width:11.55pt;height:18.35pt;mso-width-percent:0;mso-height-percent:0;mso-width-percent:0;mso-height-percent:0" o:ole="">
            <v:imagedata r:id="rId43" o:title=""/>
          </v:shape>
          <o:OLEObject Type="Embed" ProgID="Equation.DSMT4" ShapeID="_x0000_i1042" DrawAspect="Content" ObjectID="_1587843719" r:id="rId44"/>
        </w:object>
      </w:r>
      <w:r w:rsidR="007F6029">
        <w:rPr>
          <w:rFonts w:ascii="Times New Roman" w:hAnsi="Times New Roman" w:cs="Times New Roman"/>
          <w:sz w:val="24"/>
          <w:szCs w:val="24"/>
        </w:rPr>
        <w:t xml:space="preserve"> is</w:t>
      </w:r>
      <w:ins w:id="32" w:author="Yang Qu" w:date="2018-05-14T22:17:00Z">
        <w:r w:rsidR="0075413B">
          <w:rPr>
            <w:rFonts w:ascii="Times New Roman" w:hAnsi="Times New Roman" w:cs="Times New Roman"/>
            <w:sz w:val="24"/>
            <w:szCs w:val="24"/>
          </w:rPr>
          <w:t xml:space="preserve"> the</w:t>
        </w:r>
      </w:ins>
      <w:r w:rsidR="00944844">
        <w:rPr>
          <w:rFonts w:ascii="Times New Roman" w:hAnsi="Times New Roman" w:cs="Times New Roman"/>
          <w:sz w:val="24"/>
          <w:szCs w:val="24"/>
        </w:rPr>
        <w:t xml:space="preserve"> vector of carbon/nitrogen input from </w:t>
      </w:r>
      <w:r w:rsidR="00D96EB8">
        <w:rPr>
          <w:rFonts w:ascii="Times New Roman" w:hAnsi="Times New Roman" w:cs="Times New Roman"/>
          <w:sz w:val="24"/>
          <w:szCs w:val="24"/>
        </w:rPr>
        <w:t xml:space="preserve">the </w:t>
      </w:r>
      <w:r w:rsidR="00944844">
        <w:rPr>
          <w:rFonts w:ascii="Times New Roman" w:hAnsi="Times New Roman" w:cs="Times New Roman"/>
          <w:sz w:val="24"/>
          <w:szCs w:val="24"/>
        </w:rPr>
        <w:t>atmosphere</w:t>
      </w:r>
      <w:r w:rsidR="00D96EB8">
        <w:rPr>
          <w:rFonts w:ascii="Times New Roman" w:hAnsi="Times New Roman" w:cs="Times New Roman"/>
          <w:sz w:val="24"/>
          <w:szCs w:val="24"/>
        </w:rPr>
        <w:t>,</w:t>
      </w:r>
      <w:r w:rsidR="00944844">
        <w:rPr>
          <w:rFonts w:ascii="Times New Roman" w:hAnsi="Times New Roman" w:cs="Times New Roman"/>
          <w:sz w:val="24"/>
          <w:szCs w:val="24"/>
        </w:rPr>
        <w:t xml:space="preserve"> independent </w:t>
      </w:r>
      <w:r w:rsidR="00C74C56">
        <w:rPr>
          <w:rFonts w:ascii="Times New Roman" w:hAnsi="Times New Roman" w:cs="Times New Roman"/>
          <w:sz w:val="24"/>
          <w:szCs w:val="24"/>
        </w:rPr>
        <w:t>on</w:t>
      </w:r>
      <w:r w:rsidR="006655DD" w:rsidRPr="00886B50">
        <w:rPr>
          <w:noProof/>
          <w:position w:val="-6"/>
        </w:rPr>
        <w:object w:dxaOrig="200" w:dyaOrig="279" w14:anchorId="0A58B0A0">
          <v:shape id="_x0000_i1043" type="#_x0000_t75" alt="" style="width:9.5pt;height:14.25pt;mso-width-percent:0;mso-height-percent:0;mso-width-percent:0;mso-height-percent:0" o:ole="">
            <v:imagedata r:id="rId45" o:title=""/>
          </v:shape>
          <o:OLEObject Type="Embed" ProgID="Equation.DSMT4" ShapeID="_x0000_i1043" DrawAspect="Content" ObjectID="_1587843720" r:id="rId46"/>
        </w:object>
      </w:r>
      <w:r w:rsidR="00D96EB8">
        <w:t>;</w:t>
      </w:r>
      <w:r w:rsidR="007F6029">
        <w:rPr>
          <w:rFonts w:ascii="Times New Roman" w:hAnsi="Times New Roman" w:cs="Times New Roman"/>
          <w:sz w:val="24"/>
          <w:szCs w:val="24"/>
        </w:rPr>
        <w:t xml:space="preserve"> </w:t>
      </w:r>
      <w:r w:rsidRPr="00A4257C">
        <w:rPr>
          <w:rFonts w:ascii="Times New Roman" w:hAnsi="Times New Roman" w:cs="Times New Roman"/>
          <w:sz w:val="24"/>
          <w:szCs w:val="24"/>
        </w:rPr>
        <w:t xml:space="preserve">g(x) is the process rate </w:t>
      </w:r>
      <w:r w:rsidR="00855C6B">
        <w:rPr>
          <w:rFonts w:ascii="Times New Roman" w:hAnsi="Times New Roman" w:cs="Times New Roman"/>
          <w:sz w:val="24"/>
          <w:szCs w:val="24"/>
        </w:rPr>
        <w:t>function of element pools</w:t>
      </w:r>
      <w:r w:rsidR="00E1745B">
        <w:rPr>
          <w:rFonts w:ascii="Times New Roman" w:hAnsi="Times New Roman" w:cs="Times New Roman"/>
          <w:sz w:val="24"/>
          <w:szCs w:val="24"/>
        </w:rPr>
        <w:t xml:space="preserve"> (e.g., GPP).  </w:t>
      </w:r>
    </w:p>
    <w:p w14:paraId="53866748" w14:textId="49E28E93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By linearizing the model</w:t>
      </w:r>
      <w:r w:rsidR="00855C6B">
        <w:rPr>
          <w:rFonts w:ascii="Times New Roman" w:hAnsi="Times New Roman" w:cs="Times New Roman"/>
          <w:sz w:val="24"/>
          <w:szCs w:val="24"/>
        </w:rPr>
        <w:t xml:space="preserve"> in term of pools</w:t>
      </w:r>
      <w:r w:rsidRPr="00A4257C">
        <w:rPr>
          <w:rFonts w:ascii="Times New Roman" w:hAnsi="Times New Roman" w:cs="Times New Roman"/>
          <w:sz w:val="24"/>
          <w:szCs w:val="24"/>
        </w:rPr>
        <w:t>, we could get:</w:t>
      </w:r>
    </w:p>
    <w:p w14:paraId="66352625" w14:textId="706C646B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5880" w:dyaOrig="400" w14:anchorId="301E6472">
          <v:shape id="_x0000_i1044" type="#_x0000_t75" alt="" style="width:292.75pt;height:20.4pt;mso-width-percent:0;mso-height-percent:0;mso-width-percent:0;mso-height-percent:0" o:ole="">
            <v:imagedata r:id="rId47" o:title=""/>
          </v:shape>
          <o:OLEObject Type="Embed" ProgID="Equation.DSMT4" ShapeID="_x0000_i1044" DrawAspect="Content" ObjectID="_1587843721" r:id="rId48"/>
        </w:object>
      </w:r>
      <w:r w:rsidR="00E74F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74F16">
        <w:rPr>
          <w:rFonts w:ascii="Times New Roman" w:hAnsi="Times New Roman" w:cs="Times New Roman"/>
          <w:sz w:val="24"/>
          <w:szCs w:val="24"/>
        </w:rPr>
        <w:tab/>
      </w:r>
      <w:r w:rsidR="00E74F16">
        <w:rPr>
          <w:rFonts w:ascii="Times New Roman" w:hAnsi="Times New Roman" w:cs="Times New Roman"/>
          <w:sz w:val="24"/>
          <w:szCs w:val="24"/>
        </w:rPr>
        <w:tab/>
      </w:r>
      <w:r w:rsidR="00E74F16">
        <w:rPr>
          <w:rFonts w:ascii="Times New Roman" w:hAnsi="Times New Roman" w:cs="Times New Roman"/>
          <w:sz w:val="24"/>
          <w:szCs w:val="24"/>
        </w:rPr>
        <w:tab/>
      </w:r>
    </w:p>
    <w:p w14:paraId="20055659" w14:textId="58412F83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E225E2" w:rsidRPr="00A4257C">
        <w:rPr>
          <w:rFonts w:ascii="Times New Roman" w:hAnsi="Times New Roman" w:cs="Times New Roman"/>
          <w:sz w:val="24"/>
          <w:szCs w:val="24"/>
        </w:rPr>
        <w:t>Where</w:t>
      </w:r>
      <w:r w:rsidRPr="00A4257C">
        <w:rPr>
          <w:rFonts w:ascii="Times New Roman" w:hAnsi="Times New Roman" w:cs="Times New Roman"/>
          <w:sz w:val="24"/>
          <w:szCs w:val="24"/>
        </w:rPr>
        <w:t xml:space="preserve"> J is </w:t>
      </w:r>
      <w:r w:rsidR="00D96EB8">
        <w:rPr>
          <w:rFonts w:ascii="Times New Roman" w:hAnsi="Times New Roman" w:cs="Times New Roman"/>
          <w:sz w:val="24"/>
          <w:szCs w:val="24"/>
        </w:rPr>
        <w:t xml:space="preserve">the </w:t>
      </w:r>
      <w:r w:rsidRPr="00A4257C">
        <w:rPr>
          <w:rFonts w:ascii="Times New Roman" w:hAnsi="Times New Roman" w:cs="Times New Roman"/>
          <w:sz w:val="24"/>
          <w:szCs w:val="24"/>
        </w:rPr>
        <w:t xml:space="preserve">Jacobian </w:t>
      </w:r>
      <w:r w:rsidR="00D96EB8">
        <w:rPr>
          <w:rFonts w:ascii="Times New Roman" w:hAnsi="Times New Roman" w:cs="Times New Roman"/>
          <w:sz w:val="24"/>
          <w:szCs w:val="24"/>
        </w:rPr>
        <w:t xml:space="preserve">matrix </w:t>
      </w:r>
      <w:r w:rsidRPr="00A4257C">
        <w:rPr>
          <w:rFonts w:ascii="Times New Roman" w:hAnsi="Times New Roman" w:cs="Times New Roman"/>
          <w:sz w:val="24"/>
          <w:szCs w:val="24"/>
        </w:rPr>
        <w:t>of the process rate</w:t>
      </w:r>
      <w:r w:rsidR="00E1745B">
        <w:rPr>
          <w:rFonts w:ascii="Times New Roman" w:hAnsi="Times New Roman" w:cs="Times New Roman"/>
          <w:sz w:val="24"/>
          <w:szCs w:val="24"/>
        </w:rPr>
        <w:t>:</w:t>
      </w:r>
    </w:p>
    <w:p w14:paraId="07CE664F" w14:textId="5208119E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120"/>
        </w:rPr>
        <w:object w:dxaOrig="5880" w:dyaOrig="2520" w14:anchorId="03888E78">
          <v:shape id="_x0000_i1045" type="#_x0000_t75" alt="" style="width:294.1pt;height:126.35pt;mso-width-percent:0;mso-height-percent:0;mso-width-percent:0;mso-height-percent:0" o:ole="">
            <v:imagedata r:id="rId49" o:title=""/>
          </v:shape>
          <o:OLEObject Type="Embed" ProgID="Equation.DSMT4" ShapeID="_x0000_i1045" DrawAspect="Content" ObjectID="_1587843722" r:id="rId50"/>
        </w:object>
      </w:r>
    </w:p>
    <w:p w14:paraId="2C39FA16" w14:textId="7BB02779" w:rsidR="00AD0782" w:rsidRDefault="00323354" w:rsidP="00C64B1C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The numerical discretization of eq</w:t>
      </w:r>
      <w:r w:rsidR="00E1745B">
        <w:rPr>
          <w:rFonts w:ascii="Times New Roman" w:hAnsi="Times New Roman" w:cs="Times New Roman"/>
          <w:sz w:val="24"/>
          <w:szCs w:val="24"/>
        </w:rPr>
        <w:t xml:space="preserve">uation </w:t>
      </w:r>
      <w:r w:rsidRPr="00A4257C">
        <w:rPr>
          <w:rFonts w:ascii="Times New Roman" w:hAnsi="Times New Roman" w:cs="Times New Roman"/>
          <w:sz w:val="24"/>
          <w:szCs w:val="24"/>
        </w:rPr>
        <w:t>(</w:t>
      </w:r>
      <w:r w:rsidR="009544AF">
        <w:rPr>
          <w:rFonts w:ascii="Times New Roman" w:hAnsi="Times New Roman" w:cs="Times New Roman"/>
          <w:sz w:val="24"/>
          <w:szCs w:val="24"/>
        </w:rPr>
        <w:t>9</w:t>
      </w:r>
      <w:r w:rsidRPr="00A4257C">
        <w:rPr>
          <w:rFonts w:ascii="Times New Roman" w:hAnsi="Times New Roman" w:cs="Times New Roman"/>
          <w:sz w:val="24"/>
          <w:szCs w:val="24"/>
        </w:rPr>
        <w:t>) is:</w:t>
      </w:r>
    </w:p>
    <w:p w14:paraId="32321AE7" w14:textId="4EA520AC" w:rsidR="00323354" w:rsidRPr="00A4257C" w:rsidRDefault="00B261B8" w:rsidP="00C64B1C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261B8">
        <w:rPr>
          <w:noProof/>
          <w:position w:val="-32"/>
        </w:rPr>
        <w:object w:dxaOrig="6320" w:dyaOrig="760" w14:anchorId="7C23C48E">
          <v:shape id="_x0000_i1046" type="#_x0000_t75" alt="" style="width:316.55pt;height:38.05pt" o:ole="">
            <v:imagedata r:id="rId51" o:title=""/>
          </v:shape>
          <o:OLEObject Type="Embed" ProgID="Equation.DSMT4" ShapeID="_x0000_i1046" DrawAspect="Content" ObjectID="_1587843723" r:id="rId5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   </w:t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</w:p>
    <w:p w14:paraId="473EDD2B" w14:textId="73106252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Where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00" w:dyaOrig="220" w14:anchorId="75189E39">
          <v:shape id="_x0000_i1047" type="#_x0000_t75" alt="" style="width:9.5pt;height:11.55pt;mso-width-percent:0;mso-height-percent:0;mso-width-percent:0;mso-height-percent:0" o:ole="">
            <v:imagedata r:id="rId53" o:title=""/>
          </v:shape>
          <o:OLEObject Type="Embed" ProgID="Equation.DSMT4" ShapeID="_x0000_i1047" DrawAspect="Content" ObjectID="_1587843724" r:id="rId54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time step (month),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60" w:dyaOrig="360" w14:anchorId="6EEA60C6">
          <v:shape id="_x0000_i1048" type="#_x0000_t75" alt="" style="width:12.9pt;height:18.35pt;mso-width-percent:0;mso-height-percent:0;mso-width-percent:0;mso-height-percent:0" o:ole="">
            <v:imagedata r:id="rId55" o:title=""/>
          </v:shape>
          <o:OLEObject Type="Embed" ProgID="Equation.DSMT4" ShapeID="_x0000_i1048" DrawAspect="Content" ObjectID="_1587843725" r:id="rId56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</w:t>
      </w:r>
      <w:ins w:id="33" w:author="Yang Qu" w:date="2018-05-14T22:17:00Z">
        <w:r w:rsidR="00C76868"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r w:rsidRPr="00A4257C">
        <w:rPr>
          <w:rFonts w:ascii="Times New Roman" w:hAnsi="Times New Roman" w:cs="Times New Roman"/>
          <w:sz w:val="24"/>
          <w:szCs w:val="24"/>
        </w:rPr>
        <w:t xml:space="preserve">pool size at time k,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60" w:dyaOrig="540" w14:anchorId="0D73963B">
          <v:shape id="_x0000_i1049" type="#_x0000_t75" alt="" style="width:23.1pt;height:27.15pt;mso-width-percent:0;mso-height-percent:0;mso-width-percent:0;mso-height-percent:0" o:ole="">
            <v:imagedata r:id="rId57" o:title=""/>
          </v:shape>
          <o:OLEObject Type="Embed" ProgID="Equation.DSMT4" ShapeID="_x0000_i1049" DrawAspect="Content" ObjectID="_1587843726" r:id="rId58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</w:t>
      </w:r>
      <w:r w:rsidR="00BD5564" w:rsidRPr="00A4257C">
        <w:rPr>
          <w:rFonts w:ascii="Times New Roman" w:hAnsi="Times New Roman" w:cs="Times New Roman"/>
          <w:sz w:val="24"/>
          <w:szCs w:val="24"/>
        </w:rPr>
        <w:t xml:space="preserve"> a</w:t>
      </w:r>
      <w:r w:rsidRPr="00A4257C">
        <w:rPr>
          <w:rFonts w:ascii="Times New Roman" w:hAnsi="Times New Roman" w:cs="Times New Roman"/>
          <w:sz w:val="24"/>
          <w:szCs w:val="24"/>
        </w:rPr>
        <w:t xml:space="preserve"> Ja</w:t>
      </w:r>
      <w:r w:rsidR="00676CEB" w:rsidRPr="00A4257C">
        <w:rPr>
          <w:rFonts w:ascii="Times New Roman" w:hAnsi="Times New Roman" w:cs="Times New Roman"/>
          <w:sz w:val="24"/>
          <w:szCs w:val="24"/>
        </w:rPr>
        <w:t xml:space="preserve">cobian matrix at time step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20" w:dyaOrig="400" w14:anchorId="1938E224">
          <v:shape id="_x0000_i1050" type="#_x0000_t75" alt="" style="width:38.05pt;height:35.3pt;mso-width-percent:0;mso-height-percent:0;mso-width-percent:0;mso-height-percent:0" o:ole="">
            <v:imagedata r:id="rId59" o:title=""/>
          </v:shape>
          <o:OLEObject Type="Embed" ProgID="Equation.DSMT4" ShapeID="_x0000_i1050" DrawAspect="Content" ObjectID="_1587843727" r:id="rId60"/>
        </w:object>
      </w:r>
      <w:ins w:id="34" w:author="Yang Qu" w:date="2018-05-14T22:17:00Z">
        <w:r w:rsidR="00C76868">
          <w:rPr>
            <w:rFonts w:ascii="Times New Roman" w:hAnsi="Times New Roman" w:cs="Times New Roman"/>
            <w:sz w:val="24"/>
            <w:szCs w:val="24"/>
          </w:rPr>
          <w:t xml:space="preserve">. Here </w:t>
        </w:r>
      </w:ins>
      <w:ins w:id="35" w:author="Yang Qu" w:date="2018-05-14T22:18:00Z">
        <w:r w:rsidR="00C76868">
          <w:rPr>
            <w:rFonts w:ascii="Times New Roman" w:hAnsi="Times New Roman" w:cs="Times New Roman"/>
            <w:sz w:val="24"/>
            <w:szCs w:val="24"/>
          </w:rPr>
          <w:t xml:space="preserve">½ refers the </w:t>
        </w:r>
      </w:ins>
      <w:del w:id="36" w:author="Yang Qu" w:date="2018-05-14T22:17:00Z">
        <w:r w:rsidR="001A4D6B" w:rsidDel="00C76868">
          <w:rPr>
            <w:rFonts w:ascii="Times New Roman" w:hAnsi="Times New Roman" w:cs="Times New Roman"/>
            <w:sz w:val="24"/>
            <w:szCs w:val="24"/>
          </w:rPr>
          <w:delText>(</w:delText>
        </w:r>
      </w:del>
      <w:r w:rsidR="001A4D6B">
        <w:rPr>
          <w:rFonts w:ascii="Times New Roman" w:hAnsi="Times New Roman" w:cs="Times New Roman"/>
          <w:sz w:val="24"/>
          <w:szCs w:val="24"/>
        </w:rPr>
        <w:t xml:space="preserve">half </w:t>
      </w:r>
      <w:r w:rsidR="005F3748">
        <w:rPr>
          <w:rFonts w:ascii="Times New Roman" w:hAnsi="Times New Roman" w:cs="Times New Roman"/>
          <w:sz w:val="24"/>
          <w:szCs w:val="24"/>
        </w:rPr>
        <w:t>time</w:t>
      </w:r>
      <w:r w:rsidR="001A4D6B">
        <w:rPr>
          <w:rFonts w:ascii="Times New Roman" w:hAnsi="Times New Roman" w:cs="Times New Roman"/>
          <w:sz w:val="24"/>
          <w:szCs w:val="24"/>
        </w:rPr>
        <w:t>step</w:t>
      </w:r>
      <w:ins w:id="37" w:author="Yang Qu" w:date="2018-05-14T22:18:00Z">
        <w:r w:rsidR="00C76868">
          <w:rPr>
            <w:rFonts w:ascii="Times New Roman" w:hAnsi="Times New Roman" w:cs="Times New Roman"/>
            <w:sz w:val="24"/>
            <w:szCs w:val="24"/>
          </w:rPr>
          <w:t xml:space="preserve"> in</w:t>
        </w:r>
      </w:ins>
      <w:ins w:id="38" w:author="Yang Qu" w:date="2018-05-01T12:44:00Z">
        <w:r w:rsidR="00733B15">
          <w:rPr>
            <w:rFonts w:ascii="Times New Roman" w:hAnsi="Times New Roman" w:cs="Times New Roman"/>
            <w:sz w:val="24"/>
            <w:szCs w:val="24"/>
          </w:rPr>
          <w:t xml:space="preserve"> the middle of a month</w:t>
        </w:r>
      </w:ins>
      <w:ins w:id="39" w:author="Yang Qu" w:date="2018-05-14T22:18:00Z">
        <w:r w:rsidR="00C76868">
          <w:rPr>
            <w:rFonts w:ascii="Times New Roman" w:hAnsi="Times New Roman" w:cs="Times New Roman"/>
            <w:sz w:val="24"/>
            <w:szCs w:val="24"/>
          </w:rPr>
          <w:t>, at which values of J are calculated as the mean value at time steps k and k</w:t>
        </w:r>
      </w:ins>
      <w:ins w:id="40" w:author="Yang Qu" w:date="2018-05-14T22:19:00Z">
        <w:r w:rsidR="00C76868">
          <w:rPr>
            <w:rFonts w:ascii="Times New Roman" w:hAnsi="Times New Roman" w:cs="Times New Roman"/>
            <w:sz w:val="24"/>
            <w:szCs w:val="24"/>
          </w:rPr>
          <w:t xml:space="preserve">+1. </w:t>
        </w:r>
      </w:ins>
      <w:del w:id="41" w:author="Yang Qu" w:date="2018-05-14T22:18:00Z">
        <w:r w:rsidR="001A4D6B" w:rsidDel="00C76868">
          <w:rPr>
            <w:rFonts w:ascii="Times New Roman" w:hAnsi="Times New Roman" w:cs="Times New Roman"/>
            <w:sz w:val="24"/>
            <w:szCs w:val="24"/>
          </w:rPr>
          <w:delText>)</w:delText>
        </w:r>
      </w:del>
      <w:del w:id="42" w:author="Yang Qu" w:date="2018-05-14T22:19:00Z">
        <w:r w:rsidRPr="00A4257C" w:rsidDel="00C76868">
          <w:rPr>
            <w:rFonts w:ascii="Times New Roman" w:hAnsi="Times New Roman" w:cs="Times New Roman"/>
            <w:sz w:val="24"/>
            <w:szCs w:val="24"/>
          </w:rPr>
          <w:delText>.</w:delText>
        </w:r>
      </w:del>
      <w:ins w:id="43" w:author="Yang Qu" w:date="2018-05-01T13:17:00Z">
        <w:r w:rsidR="00A239E4">
          <w:rPr>
            <w:rFonts w:ascii="Times New Roman" w:hAnsi="Times New Roman" w:cs="Times New Roman"/>
            <w:sz w:val="24"/>
            <w:szCs w:val="24"/>
          </w:rPr>
          <w:t xml:space="preserve"> x</w:t>
        </w:r>
        <w:r w:rsidR="00A239E4" w:rsidRPr="00A239E4">
          <w:rPr>
            <w:rFonts w:ascii="Times New Roman" w:hAnsi="Times New Roman" w:cs="Times New Roman"/>
            <w:sz w:val="24"/>
            <w:szCs w:val="24"/>
            <w:vertAlign w:val="subscript"/>
            <w:rPrChange w:id="44" w:author="Yang Qu" w:date="2018-05-01T13:17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0</w:t>
        </w:r>
        <w:r w:rsidR="00A239E4">
          <w:rPr>
            <w:rFonts w:ascii="Times New Roman" w:hAnsi="Times New Roman" w:cs="Times New Roman"/>
            <w:sz w:val="24"/>
            <w:szCs w:val="24"/>
          </w:rPr>
          <w:t xml:space="preserve"> refers to the initial pool </w:t>
        </w:r>
      </w:ins>
      <w:ins w:id="45" w:author="Yang Qu" w:date="2018-05-14T22:19:00Z">
        <w:r w:rsidR="00C76868">
          <w:rPr>
            <w:rFonts w:ascii="Times New Roman" w:hAnsi="Times New Roman" w:cs="Times New Roman"/>
            <w:sz w:val="24"/>
            <w:szCs w:val="24"/>
          </w:rPr>
          <w:t>siz</w:t>
        </w:r>
        <w:r w:rsidR="00216F51">
          <w:rPr>
            <w:rFonts w:ascii="Times New Roman" w:hAnsi="Times New Roman" w:cs="Times New Roman"/>
            <w:sz w:val="24"/>
            <w:szCs w:val="24"/>
          </w:rPr>
          <w:t>e.</w:t>
        </w:r>
      </w:ins>
    </w:p>
    <w:p w14:paraId="51B79EE0" w14:textId="77777777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lastRenderedPageBreak/>
        <w:t>We introduce:</w:t>
      </w:r>
    </w:p>
    <w:p w14:paraId="0C56D291" w14:textId="5A39E6D3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16"/>
        </w:rPr>
        <w:object w:dxaOrig="5860" w:dyaOrig="440" w14:anchorId="3EA109E4">
          <v:shape id="_x0000_i1051" type="#_x0000_t75" alt="" style="width:293.45pt;height:21.75pt;mso-width-percent:0;mso-height-percent:0;mso-width-percent:0;mso-height-percent:0" o:ole="">
            <v:imagedata r:id="rId61" o:title=""/>
          </v:shape>
          <o:OLEObject Type="Embed" ProgID="Equation.DSMT4" ShapeID="_x0000_i1051" DrawAspect="Content" ObjectID="_1587843728" r:id="rId62"/>
        </w:object>
      </w:r>
    </w:p>
    <w:p w14:paraId="79D8BA52" w14:textId="233B9B06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The </w:t>
      </w:r>
      <w:del w:id="46" w:author="Yang Qu" w:date="2018-05-14T22:19:00Z">
        <w:r w:rsidRPr="00A4257C" w:rsidDel="00225B0A">
          <w:rPr>
            <w:rFonts w:ascii="Times New Roman" w:hAnsi="Times New Roman" w:cs="Times New Roman"/>
            <w:sz w:val="24"/>
            <w:szCs w:val="24"/>
          </w:rPr>
          <w:delText xml:space="preserve">equation </w:delText>
        </w:r>
      </w:del>
      <w:ins w:id="47" w:author="Yang Qu" w:date="2018-05-14T22:19:00Z">
        <w:r w:rsidR="00225B0A" w:rsidRPr="00A4257C">
          <w:rPr>
            <w:rFonts w:ascii="Times New Roman" w:hAnsi="Times New Roman" w:cs="Times New Roman"/>
            <w:sz w:val="24"/>
            <w:szCs w:val="24"/>
          </w:rPr>
          <w:t>eq</w:t>
        </w:r>
        <w:r w:rsidR="00225B0A">
          <w:rPr>
            <w:rFonts w:ascii="Times New Roman" w:hAnsi="Times New Roman" w:cs="Times New Roman"/>
            <w:sz w:val="24"/>
            <w:szCs w:val="24"/>
          </w:rPr>
          <w:t>. (12)</w:t>
        </w:r>
        <w:r w:rsidR="00225B0A" w:rsidRPr="00A4257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A4257C">
        <w:rPr>
          <w:rFonts w:ascii="Times New Roman" w:hAnsi="Times New Roman" w:cs="Times New Roman"/>
          <w:sz w:val="24"/>
          <w:szCs w:val="24"/>
        </w:rPr>
        <w:t xml:space="preserve">can </w:t>
      </w:r>
      <w:r w:rsidR="00D2004B">
        <w:rPr>
          <w:rFonts w:ascii="Times New Roman" w:hAnsi="Times New Roman" w:cs="Times New Roman"/>
          <w:sz w:val="24"/>
          <w:szCs w:val="24"/>
        </w:rPr>
        <w:t xml:space="preserve">then </w:t>
      </w:r>
      <w:r w:rsidRPr="00A4257C">
        <w:rPr>
          <w:rFonts w:ascii="Times New Roman" w:hAnsi="Times New Roman" w:cs="Times New Roman"/>
          <w:sz w:val="24"/>
          <w:szCs w:val="24"/>
        </w:rPr>
        <w:t>be written as:</w:t>
      </w:r>
    </w:p>
    <w:p w14:paraId="0A70DE18" w14:textId="530FF276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30"/>
        </w:rPr>
        <w:object w:dxaOrig="5700" w:dyaOrig="560" w14:anchorId="508EE178">
          <v:shape id="_x0000_i1052" type="#_x0000_t75" alt="" style="width:285.3pt;height:27.85pt;mso-width-percent:0;mso-height-percent:0;mso-width-percent:0;mso-height-percent:0" o:ole="">
            <v:imagedata r:id="rId63" o:title=""/>
          </v:shape>
          <o:OLEObject Type="Embed" ProgID="Equation.DSMT4" ShapeID="_x0000_i1052" DrawAspect="Content" ObjectID="_1587843729" r:id="rId64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704ED67" w14:textId="586EEFFB" w:rsidR="00323354" w:rsidRPr="00A4257C" w:rsidRDefault="00D2004B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60" w:dyaOrig="540" w14:anchorId="1F4CB74E">
          <v:shape id="_x0000_i1053" type="#_x0000_t75" alt="" style="width:23.1pt;height:27.15pt;mso-width-percent:0;mso-height-percent:0;mso-width-percent:0;mso-height-percent:0" o:ole="">
            <v:imagedata r:id="rId57" o:title=""/>
          </v:shape>
          <o:OLEObject Type="Embed" ProgID="Equation.DSMT4" ShapeID="_x0000_i1053" DrawAspect="Content" ObjectID="_1587843730" r:id="rId65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 a Jacobian matrix at</w:t>
      </w:r>
      <w:ins w:id="48" w:author="Yang Qu" w:date="2018-05-14T22:19:00Z">
        <w:r w:rsidR="004C590F">
          <w:rPr>
            <w:rFonts w:ascii="Times New Roman" w:hAnsi="Times New Roman" w:cs="Times New Roman"/>
            <w:sz w:val="24"/>
            <w:szCs w:val="24"/>
          </w:rPr>
          <w:t xml:space="preserve"> the</w:t>
        </w:r>
      </w:ins>
      <w:r w:rsidRPr="00A4257C">
        <w:rPr>
          <w:rFonts w:ascii="Times New Roman" w:hAnsi="Times New Roman" w:cs="Times New Roman"/>
          <w:sz w:val="24"/>
          <w:szCs w:val="24"/>
        </w:rPr>
        <w:t xml:space="preserve"> time step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20" w:dyaOrig="400" w14:anchorId="150A0C28">
          <v:shape id="_x0000_i1054" type="#_x0000_t75" alt="" style="width:38.05pt;height:35.3pt;mso-width-percent:0;mso-height-percent:0;mso-width-percent:0;mso-height-percent:0" o:ole="">
            <v:imagedata r:id="rId59" o:title=""/>
          </v:shape>
          <o:OLEObject Type="Embed" ProgID="Equation.DSMT4" ShapeID="_x0000_i1054" DrawAspect="Content" ObjectID="_1587843731" r:id="rId66"/>
        </w:object>
      </w:r>
      <w:del w:id="49" w:author="Yang Qu" w:date="2018-05-14T22:19:00Z">
        <w:r w:rsidDel="00EE75D0">
          <w:rPr>
            <w:rFonts w:ascii="Times New Roman" w:hAnsi="Times New Roman" w:cs="Times New Roman"/>
            <w:sz w:val="24"/>
            <w:szCs w:val="24"/>
          </w:rPr>
          <w:delText>(half step)</w:delText>
        </w:r>
      </w:del>
      <w:r w:rsidRPr="00A42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3354" w:rsidRPr="00A4257C">
        <w:rPr>
          <w:rFonts w:ascii="Times New Roman" w:hAnsi="Times New Roman" w:cs="Times New Roman"/>
          <w:sz w:val="24"/>
          <w:szCs w:val="24"/>
        </w:rPr>
        <w:t>After running</w:t>
      </w:r>
      <w:r w:rsidR="00723954" w:rsidRPr="00A425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3954" w:rsidRPr="00A4257C">
        <w:rPr>
          <w:rFonts w:ascii="Times New Roman" w:hAnsi="Times New Roman" w:cs="Times New Roman"/>
          <w:sz w:val="24"/>
          <w:szCs w:val="24"/>
        </w:rPr>
        <w:t>a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large number of</w:t>
      </w:r>
      <w:proofErr w:type="gramEnd"/>
      <w:r w:rsidR="00323354" w:rsidRPr="00A4257C">
        <w:rPr>
          <w:rFonts w:ascii="Times New Roman" w:hAnsi="Times New Roman" w:cs="Times New Roman"/>
          <w:sz w:val="24"/>
          <w:szCs w:val="24"/>
        </w:rPr>
        <w:t xml:space="preserve"> annual cycles</w:t>
      </w:r>
      <w:r>
        <w:rPr>
          <w:rFonts w:ascii="Times New Roman" w:hAnsi="Times New Roman" w:cs="Times New Roman"/>
          <w:sz w:val="24"/>
          <w:szCs w:val="24"/>
        </w:rPr>
        <w:t>,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model approaches </w:t>
      </w:r>
      <w:r w:rsidR="00723954" w:rsidRPr="00A4257C">
        <w:rPr>
          <w:rFonts w:ascii="Times New Roman" w:hAnsi="Times New Roman" w:cs="Times New Roman"/>
          <w:sz w:val="24"/>
          <w:szCs w:val="24"/>
        </w:rPr>
        <w:t xml:space="preserve">a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cyclo-stationary state, which can be expressed by condition </w:t>
      </w:r>
      <w:r w:rsidR="002D7921" w:rsidRPr="006655DD">
        <w:rPr>
          <w:rFonts w:ascii="Times New Roman" w:hAnsi="Times New Roman" w:cs="Times New Roman"/>
          <w:noProof/>
          <w:sz w:val="24"/>
          <w:szCs w:val="24"/>
        </w:rPr>
        <w:object w:dxaOrig="840" w:dyaOrig="360" w14:anchorId="169810D0">
          <v:shape id="_x0000_i1055" type="#_x0000_t75" alt="" style="width:42.1pt;height:18.35pt" o:ole="">
            <v:imagedata r:id="rId67" o:title=""/>
          </v:shape>
          <o:OLEObject Type="Embed" ProgID="Equation.DSMT4" ShapeID="_x0000_i1055" DrawAspect="Content" ObjectID="_1587843732" r:id="rId68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, where T is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323354" w:rsidRPr="00A4257C">
        <w:rPr>
          <w:rFonts w:ascii="Times New Roman" w:hAnsi="Times New Roman" w:cs="Times New Roman"/>
          <w:sz w:val="24"/>
          <w:szCs w:val="24"/>
        </w:rPr>
        <w:t>number of time steps in one cycle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For example, when spin up is made at monthly time step using monthly climatology of temperature, precipitation and other </w:t>
      </w:r>
      <w:r>
        <w:rPr>
          <w:rFonts w:ascii="Times New Roman" w:hAnsi="Times New Roman" w:cs="Times New Roman"/>
          <w:sz w:val="24"/>
          <w:szCs w:val="24"/>
        </w:rPr>
        <w:t xml:space="preserve">forcing </w:t>
      </w:r>
      <w:r w:rsidR="00DA4EA8" w:rsidRPr="00A4257C">
        <w:rPr>
          <w:rFonts w:ascii="Times New Roman" w:hAnsi="Times New Roman" w:cs="Times New Roman"/>
          <w:sz w:val="24"/>
          <w:szCs w:val="24"/>
        </w:rPr>
        <w:t>data</w:t>
      </w:r>
      <w:r w:rsidR="007934FC" w:rsidRPr="00A4257C">
        <w:rPr>
          <w:rFonts w:ascii="Times New Roman" w:hAnsi="Times New Roman" w:cs="Times New Roman"/>
          <w:sz w:val="24"/>
          <w:szCs w:val="24"/>
        </w:rPr>
        <w:t xml:space="preserve">, T </w:t>
      </w:r>
      <w:r w:rsidR="00323354" w:rsidRPr="00A4257C">
        <w:rPr>
          <w:rFonts w:ascii="Times New Roman" w:hAnsi="Times New Roman" w:cs="Times New Roman"/>
          <w:sz w:val="24"/>
          <w:szCs w:val="24"/>
        </w:rPr>
        <w:t>equal</w:t>
      </w:r>
      <w:r w:rsidR="007934FC" w:rsidRPr="00A4257C">
        <w:rPr>
          <w:rFonts w:ascii="Times New Roman" w:hAnsi="Times New Roman" w:cs="Times New Roman"/>
          <w:sz w:val="24"/>
          <w:szCs w:val="24"/>
        </w:rPr>
        <w:t>s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12, and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60" w:dyaOrig="320" w14:anchorId="2E03FFF0">
          <v:shape id="_x0000_i1056" type="#_x0000_t75" alt="" style="width:12.9pt;height:18.35pt;mso-width-percent:0;mso-height-percent:0;mso-width-percent:0;mso-height-percent:0" o:ole="">
            <v:imagedata r:id="rId69" o:title=""/>
          </v:shape>
          <o:OLEObject Type="Embed" ProgID="Equation.DSMT4" ShapeID="_x0000_i1056" DrawAspect="Content" ObjectID="_1587843733" r:id="rId70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323354" w:rsidRPr="00A4257C">
        <w:rPr>
          <w:rFonts w:ascii="Times New Roman" w:hAnsi="Times New Roman" w:cs="Times New Roman"/>
          <w:sz w:val="24"/>
          <w:szCs w:val="24"/>
        </w:rPr>
        <w:t>size of carbon pools on Jan</w:t>
      </w:r>
      <w:r>
        <w:rPr>
          <w:rFonts w:ascii="Times New Roman" w:hAnsi="Times New Roman" w:cs="Times New Roman"/>
          <w:sz w:val="24"/>
          <w:szCs w:val="24"/>
        </w:rPr>
        <w:t>uary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1st, while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00" w:dyaOrig="320" w14:anchorId="3FC578DE">
          <v:shape id="_x0000_i1057" type="#_x0000_t75" alt="" style="width:20.4pt;height:18.35pt;mso-width-percent:0;mso-height-percent:0;mso-width-percent:0;mso-height-percent:0" o:ole="">
            <v:imagedata r:id="rId71" o:title=""/>
          </v:shape>
          <o:OLEObject Type="Embed" ProgID="Equation.DSMT4" ShapeID="_x0000_i1057" DrawAspect="Content" ObjectID="_1587843734" r:id="rId7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is </w:t>
      </w:r>
      <w:r w:rsidR="007F3D63">
        <w:rPr>
          <w:rFonts w:ascii="Times New Roman" w:hAnsi="Times New Roman" w:cs="Times New Roman"/>
          <w:sz w:val="24"/>
          <w:szCs w:val="24"/>
        </w:rPr>
        <w:t xml:space="preserve">the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matrix of mean process rate constants for January.  </w:t>
      </w:r>
    </w:p>
    <w:p w14:paraId="0314421E" w14:textId="77777777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By introducing </w:t>
      </w:r>
    </w:p>
    <w:p w14:paraId="1B0C163F" w14:textId="01E70ECF" w:rsidR="00CC456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4160" w:dyaOrig="540" w14:anchorId="795C85C3">
          <v:shape id="_x0000_i1058" type="#_x0000_t75" alt="" style="width:207.85pt;height:27.15pt;mso-width-percent:0;mso-height-percent:0;mso-width-percent:0;mso-height-percent:0" o:ole="">
            <v:imagedata r:id="rId73" o:title=""/>
          </v:shape>
          <o:OLEObject Type="Embed" ProgID="Equation.DSMT4" ShapeID="_x0000_i1058" DrawAspect="Content" ObjectID="_1587843735" r:id="rId74"/>
        </w:object>
      </w:r>
    </w:p>
    <w:p w14:paraId="3B392721" w14:textId="75B9EC06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where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00" w:dyaOrig="260" w14:anchorId="4015A8C9">
          <v:shape id="_x0000_i1059" type="#_x0000_t75" alt="" style="width:9.5pt;height:12.9pt;mso-width-percent:0;mso-height-percent:0;mso-width-percent:0;mso-height-percent:0" o:ole="">
            <v:imagedata r:id="rId75" o:title=""/>
          </v:shape>
          <o:OLEObject Type="Embed" ProgID="Equation.DSMT4" ShapeID="_x0000_i1059" DrawAspect="Content" ObjectID="_1587843736" r:id="rId76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 </w:t>
      </w:r>
      <w:r w:rsidR="0060339D" w:rsidRPr="00A4257C">
        <w:rPr>
          <w:rFonts w:ascii="Times New Roman" w:hAnsi="Times New Roman" w:cs="Times New Roman"/>
          <w:sz w:val="24"/>
          <w:szCs w:val="24"/>
        </w:rPr>
        <w:t>an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E4657C">
        <w:rPr>
          <w:rFonts w:ascii="Times New Roman" w:hAnsi="Times New Roman" w:cs="Times New Roman"/>
          <w:sz w:val="24"/>
          <w:szCs w:val="24"/>
        </w:rPr>
        <w:t>identity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5144" w:rsidRPr="00A4257C">
        <w:rPr>
          <w:rFonts w:ascii="Times New Roman" w:hAnsi="Times New Roman" w:cs="Times New Roman"/>
          <w:sz w:val="24"/>
          <w:szCs w:val="24"/>
        </w:rPr>
        <w:t>matrix</w:t>
      </w:r>
      <w:r w:rsidR="00A1514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A9EF99B" w14:textId="5D707341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Eq</w:t>
      </w:r>
      <w:r w:rsidR="00CC456C">
        <w:rPr>
          <w:rFonts w:ascii="Times New Roman" w:hAnsi="Times New Roman" w:cs="Times New Roman"/>
          <w:sz w:val="24"/>
          <w:szCs w:val="24"/>
        </w:rPr>
        <w:t xml:space="preserve">. </w:t>
      </w:r>
      <w:r w:rsidRPr="00A4257C">
        <w:rPr>
          <w:rFonts w:ascii="Times New Roman" w:hAnsi="Times New Roman" w:cs="Times New Roman"/>
          <w:sz w:val="24"/>
          <w:szCs w:val="24"/>
        </w:rPr>
        <w:t>(12) can be</w:t>
      </w:r>
      <w:ins w:id="50" w:author="Yang Qu" w:date="2018-05-14T22:20:00Z">
        <w:r w:rsidR="00F51D66">
          <w:rPr>
            <w:rFonts w:ascii="Times New Roman" w:hAnsi="Times New Roman" w:cs="Times New Roman"/>
            <w:sz w:val="24"/>
            <w:szCs w:val="24"/>
          </w:rPr>
          <w:t xml:space="preserve"> further</w:t>
        </w:r>
      </w:ins>
      <w:r w:rsidRPr="00A4257C">
        <w:rPr>
          <w:rFonts w:ascii="Times New Roman" w:hAnsi="Times New Roman" w:cs="Times New Roman"/>
          <w:sz w:val="24"/>
          <w:szCs w:val="24"/>
        </w:rPr>
        <w:t xml:space="preserve"> written as:</w:t>
      </w:r>
    </w:p>
    <w:p w14:paraId="5FDA66E7" w14:textId="5E155722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14"/>
        </w:rPr>
        <w:object w:dxaOrig="5840" w:dyaOrig="400" w14:anchorId="6AC40095">
          <v:shape id="_x0000_i1060" type="#_x0000_t75" alt="" style="width:292.75pt;height:20.4pt;mso-width-percent:0;mso-height-percent:0;mso-width-percent:0;mso-height-percent:0" o:ole="">
            <v:imagedata r:id="rId77" o:title=""/>
          </v:shape>
          <o:OLEObject Type="Embed" ProgID="Equation.DSMT4" ShapeID="_x0000_i1060" DrawAspect="Content" ObjectID="_1587843737" r:id="rId78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58AAA394" w14:textId="77777777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The cyclic boundary condition is: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840" w:dyaOrig="360" w14:anchorId="2D3BDAD5">
          <v:shape id="_x0000_i1061" type="#_x0000_t75" alt="" style="width:42.1pt;height:18.35pt;mso-width-percent:0;mso-height-percent:0;mso-width-percent:0;mso-height-percent:0" o:ole="">
            <v:imagedata r:id="rId79" o:title=""/>
          </v:shape>
          <o:OLEObject Type="Embed" ProgID="Equation.DSMT4" ShapeID="_x0000_i1061" DrawAspect="Content" ObjectID="_1587843738" r:id="rId80"/>
        </w:object>
      </w:r>
    </w:p>
    <w:p w14:paraId="255241AE" w14:textId="5B3483BF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Then Eq</w:t>
      </w:r>
      <w:r w:rsidR="00CC456C">
        <w:rPr>
          <w:rFonts w:ascii="Times New Roman" w:hAnsi="Times New Roman" w:cs="Times New Roman"/>
          <w:sz w:val="24"/>
          <w:szCs w:val="24"/>
        </w:rPr>
        <w:t>. (</w:t>
      </w:r>
      <w:r w:rsidRPr="00A4257C">
        <w:rPr>
          <w:rFonts w:ascii="Times New Roman" w:hAnsi="Times New Roman" w:cs="Times New Roman"/>
          <w:sz w:val="24"/>
          <w:szCs w:val="24"/>
        </w:rPr>
        <w:t>13</w:t>
      </w:r>
      <w:r w:rsidR="00CC456C">
        <w:rPr>
          <w:rFonts w:ascii="Times New Roman" w:hAnsi="Times New Roman" w:cs="Times New Roman"/>
          <w:sz w:val="24"/>
          <w:szCs w:val="24"/>
        </w:rPr>
        <w:t>)</w:t>
      </w:r>
      <w:r w:rsidRPr="00A4257C">
        <w:rPr>
          <w:rFonts w:ascii="Times New Roman" w:hAnsi="Times New Roman" w:cs="Times New Roman"/>
          <w:sz w:val="24"/>
          <w:szCs w:val="24"/>
        </w:rPr>
        <w:t xml:space="preserve"> will be</w:t>
      </w:r>
      <w:r w:rsidR="00CC456C">
        <w:rPr>
          <w:rFonts w:ascii="Times New Roman" w:hAnsi="Times New Roman" w:cs="Times New Roman"/>
          <w:sz w:val="24"/>
          <w:szCs w:val="24"/>
        </w:rPr>
        <w:t>come: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E6CAD" w14:textId="06C327E1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12"/>
        </w:rPr>
        <w:object w:dxaOrig="5820" w:dyaOrig="360" w14:anchorId="6B505DE4">
          <v:shape id="_x0000_i1062" type="#_x0000_t75" alt="" style="width:290.7pt;height:18.35pt;mso-width-percent:0;mso-height-percent:0;mso-width-percent:0;mso-height-percent:0" o:ole="">
            <v:imagedata r:id="rId81" o:title=""/>
          </v:shape>
          <o:OLEObject Type="Embed" ProgID="Equation.DSMT4" ShapeID="_x0000_i1062" DrawAspect="Content" ObjectID="_1587843739" r:id="rId8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238F32" w14:textId="01CDA42A" w:rsidR="00916CDA" w:rsidRDefault="00981111" w:rsidP="00916CDA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Thus </w:t>
      </w:r>
      <w:del w:id="51" w:author="Yang Qu" w:date="2018-05-14T22:20:00Z">
        <w:r w:rsidDel="000733BD">
          <w:rPr>
            <w:rFonts w:ascii="Times New Roman" w:hAnsi="Times New Roman" w:cs="Times New Roman"/>
            <w:sz w:val="24"/>
            <w:szCs w:val="24"/>
          </w:rPr>
          <w:delText>equations (15, 15</w:delText>
        </w:r>
        <w:r w:rsidR="00323354" w:rsidRPr="00A4257C" w:rsidDel="000733BD">
          <w:rPr>
            <w:rFonts w:ascii="Times New Roman" w:hAnsi="Times New Roman" w:cs="Times New Roman"/>
            <w:sz w:val="24"/>
            <w:szCs w:val="24"/>
          </w:rPr>
          <w:delText>a)</w:delText>
        </w:r>
      </w:del>
      <w:ins w:id="52" w:author="Yang Qu" w:date="2018-05-14T22:20:00Z">
        <w:r w:rsidR="000733BD">
          <w:rPr>
            <w:rFonts w:ascii="Times New Roman" w:hAnsi="Times New Roman" w:cs="Times New Roman"/>
            <w:sz w:val="24"/>
            <w:szCs w:val="24"/>
          </w:rPr>
          <w:t>eq. (15) and (15a)</w:t>
        </w:r>
      </w:ins>
      <w:r w:rsidR="00323354" w:rsidRPr="00A4257C">
        <w:rPr>
          <w:rFonts w:ascii="Times New Roman" w:hAnsi="Times New Roman" w:cs="Times New Roman"/>
          <w:sz w:val="24"/>
          <w:szCs w:val="24"/>
        </w:rPr>
        <w:t xml:space="preserve"> become a formulation of a linear problem with T unknown </w:t>
      </w:r>
      <w:r w:rsidR="007C06B1" w:rsidRPr="00A4257C">
        <w:rPr>
          <w:rFonts w:ascii="Times New Roman" w:hAnsi="Times New Roman" w:cs="Times New Roman"/>
          <w:sz w:val="24"/>
          <w:szCs w:val="24"/>
        </w:rPr>
        <w:t>vectors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60" w:dyaOrig="360" w14:anchorId="1A89DCB6">
          <v:shape id="_x0000_i1063" type="#_x0000_t75" alt="" style="width:12.9pt;height:18.35pt;mso-width-percent:0;mso-height-percent:0;mso-width-percent:0;mso-height-percent:0" o:ole="">
            <v:imagedata r:id="rId83" o:title=""/>
          </v:shape>
          <o:OLEObject Type="Embed" ProgID="Equation.DSMT4" ShapeID="_x0000_i1063" DrawAspect="Content" ObjectID="_1587843740" r:id="rId84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>, which can be solved using LU</w:t>
      </w:r>
      <w:ins w:id="53" w:author="Yang Qu" w:date="2018-05-01T13:18:00Z">
        <w:r w:rsidR="00FC031B">
          <w:rPr>
            <w:rFonts w:ascii="Times New Roman" w:hAnsi="Times New Roman" w:cs="Times New Roman"/>
            <w:sz w:val="24"/>
            <w:szCs w:val="24"/>
          </w:rPr>
          <w:t xml:space="preserve"> (</w:t>
        </w:r>
      </w:ins>
      <w:ins w:id="54" w:author="Yang Qu" w:date="2018-05-01T13:19:00Z">
        <w:r w:rsidR="00FC031B">
          <w:rPr>
            <w:rFonts w:ascii="Times New Roman" w:hAnsi="Times New Roman" w:cs="Times New Roman"/>
            <w:sz w:val="24"/>
            <w:szCs w:val="24"/>
          </w:rPr>
          <w:t>lower and upper</w:t>
        </w:r>
      </w:ins>
      <w:ins w:id="55" w:author="Yang Qu" w:date="2018-05-01T13:18:00Z">
        <w:r w:rsidR="00FC031B">
          <w:rPr>
            <w:rFonts w:ascii="Times New Roman" w:hAnsi="Times New Roman" w:cs="Times New Roman"/>
            <w:sz w:val="24"/>
            <w:szCs w:val="24"/>
          </w:rPr>
          <w:t>)</w:t>
        </w:r>
      </w:ins>
      <w:r w:rsidR="00323354" w:rsidRPr="00A4257C">
        <w:rPr>
          <w:rFonts w:ascii="Times New Roman" w:hAnsi="Times New Roman" w:cs="Times New Roman"/>
          <w:sz w:val="24"/>
          <w:szCs w:val="24"/>
        </w:rPr>
        <w:t xml:space="preserve"> decomposition or Gaussian elimination</w:t>
      </w:r>
      <w:ins w:id="56" w:author="Yang Qu" w:date="2018-05-14T06:36:00Z">
        <w:r w:rsidR="00B261B8">
          <w:rPr>
            <w:rFonts w:ascii="Times New Roman" w:hAnsi="Times New Roman" w:cs="Times New Roman"/>
            <w:sz w:val="24"/>
            <w:szCs w:val="24"/>
          </w:rPr>
          <w:t xml:space="preserve"> (Martin et al., 2007)</w:t>
        </w:r>
      </w:ins>
      <w:r w:rsidR="00323354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CC456C">
        <w:rPr>
          <w:rFonts w:ascii="Times New Roman" w:hAnsi="Times New Roman" w:cs="Times New Roman"/>
          <w:sz w:val="24"/>
          <w:szCs w:val="24"/>
        </w:rPr>
        <w:t xml:space="preserve"> </w:t>
      </w:r>
      <w:r w:rsidR="00323354" w:rsidRPr="00A4257C">
        <w:rPr>
          <w:rFonts w:ascii="Times New Roman" w:hAnsi="Times New Roman" w:cs="Times New Roman"/>
          <w:sz w:val="24"/>
          <w:szCs w:val="24"/>
        </w:rPr>
        <w:t>Xia et al (2012, see Eq</w:t>
      </w:r>
      <w:r w:rsidR="00CC456C">
        <w:rPr>
          <w:rFonts w:ascii="Times New Roman" w:hAnsi="Times New Roman" w:cs="Times New Roman"/>
          <w:sz w:val="24"/>
          <w:szCs w:val="24"/>
        </w:rPr>
        <w:t>.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4) and Kwon and </w:t>
      </w:r>
      <w:proofErr w:type="spellStart"/>
      <w:r w:rsidR="00323354" w:rsidRPr="00A4257C">
        <w:rPr>
          <w:rFonts w:ascii="Times New Roman" w:hAnsi="Times New Roman" w:cs="Times New Roman"/>
          <w:sz w:val="24"/>
          <w:szCs w:val="24"/>
        </w:rPr>
        <w:t>Primeau</w:t>
      </w:r>
      <w:proofErr w:type="spellEnd"/>
      <w:r w:rsidR="00323354" w:rsidRPr="00A4257C">
        <w:rPr>
          <w:rFonts w:ascii="Times New Roman" w:hAnsi="Times New Roman" w:cs="Times New Roman"/>
          <w:sz w:val="24"/>
          <w:szCs w:val="24"/>
        </w:rPr>
        <w:t xml:space="preserve"> (2006) also </w:t>
      </w:r>
      <w:r w:rsidR="00CC456C">
        <w:rPr>
          <w:rFonts w:ascii="Times New Roman" w:hAnsi="Times New Roman" w:cs="Times New Roman"/>
          <w:sz w:val="24"/>
          <w:szCs w:val="24"/>
        </w:rPr>
        <w:t xml:space="preserve">had </w:t>
      </w:r>
      <w:r w:rsidR="00323354" w:rsidRPr="00A4257C">
        <w:rPr>
          <w:rFonts w:ascii="Times New Roman" w:hAnsi="Times New Roman" w:cs="Times New Roman"/>
          <w:sz w:val="24"/>
          <w:szCs w:val="24"/>
        </w:rPr>
        <w:t>linear equation</w:t>
      </w:r>
      <w:r w:rsidR="00CC456C">
        <w:rPr>
          <w:rFonts w:ascii="Times New Roman" w:hAnsi="Times New Roman" w:cs="Times New Roman"/>
          <w:sz w:val="24"/>
          <w:szCs w:val="24"/>
        </w:rPr>
        <w:t>s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for</w:t>
      </w:r>
      <w:r w:rsidR="001D21B9" w:rsidRPr="00A4257C">
        <w:rPr>
          <w:rFonts w:ascii="Times New Roman" w:hAnsi="Times New Roman" w:cs="Times New Roman"/>
          <w:sz w:val="24"/>
          <w:szCs w:val="24"/>
        </w:rPr>
        <w:t xml:space="preserve"> a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steady state, but </w:t>
      </w:r>
      <w:del w:id="57" w:author="Yang Qu" w:date="2018-05-14T22:22:00Z">
        <w:r w:rsidR="00323354" w:rsidRPr="00A4257C" w:rsidDel="00650FEA">
          <w:rPr>
            <w:rFonts w:ascii="Times New Roman" w:hAnsi="Times New Roman" w:cs="Times New Roman" w:hint="eastAsia"/>
            <w:sz w:val="24"/>
            <w:szCs w:val="24"/>
          </w:rPr>
          <w:delText xml:space="preserve">only for annually averaged </w:delText>
        </w:r>
        <w:r w:rsidR="009F5DEA" w:rsidDel="00650FEA">
          <w:rPr>
            <w:rFonts w:ascii="Times New Roman" w:hAnsi="Times New Roman" w:cs="Times New Roman" w:hint="eastAsia"/>
            <w:sz w:val="24"/>
            <w:szCs w:val="24"/>
          </w:rPr>
          <w:delText>mean value</w:delText>
        </w:r>
      </w:del>
      <w:ins w:id="58" w:author="Yang Qu" w:date="2018-05-14T22:22:00Z">
        <w:r w:rsidR="00650FEA">
          <w:rPr>
            <w:rFonts w:ascii="Times New Roman" w:hAnsi="Times New Roman" w:cs="Times New Roman" w:hint="eastAsia"/>
            <w:sz w:val="24"/>
            <w:szCs w:val="24"/>
          </w:rPr>
          <w:t>c</w:t>
        </w:r>
        <w:r w:rsidR="00650FEA">
          <w:rPr>
            <w:rFonts w:ascii="Times New Roman" w:hAnsi="Times New Roman" w:cs="Times New Roman"/>
            <w:sz w:val="24"/>
            <w:szCs w:val="24"/>
          </w:rPr>
          <w:t>onduct the model simulation at annual time step</w:t>
        </w:r>
      </w:ins>
      <w:r w:rsidR="00323354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CC456C">
        <w:rPr>
          <w:rFonts w:ascii="Times New Roman" w:hAnsi="Times New Roman" w:cs="Times New Roman"/>
          <w:sz w:val="24"/>
          <w:szCs w:val="24"/>
        </w:rPr>
        <w:t xml:space="preserve"> </w:t>
      </w:r>
      <w:r w:rsidR="00323354" w:rsidRPr="00A4257C">
        <w:rPr>
          <w:rFonts w:ascii="Times New Roman" w:hAnsi="Times New Roman" w:cs="Times New Roman"/>
          <w:sz w:val="24"/>
          <w:szCs w:val="24"/>
        </w:rPr>
        <w:t>Going for annual average form reduces the size of</w:t>
      </w:r>
      <w:ins w:id="59" w:author="Yang Qu" w:date="2018-05-14T22:23:00Z">
        <w:r w:rsidR="00650FEA">
          <w:rPr>
            <w:rFonts w:ascii="Times New Roman" w:hAnsi="Times New Roman" w:cs="Times New Roman"/>
            <w:sz w:val="24"/>
            <w:szCs w:val="24"/>
          </w:rPr>
          <w:t xml:space="preserve"> the</w:t>
        </w:r>
      </w:ins>
      <w:r w:rsidR="00323354" w:rsidRPr="00A4257C">
        <w:rPr>
          <w:rFonts w:ascii="Times New Roman" w:hAnsi="Times New Roman" w:cs="Times New Roman"/>
          <w:sz w:val="24"/>
          <w:szCs w:val="24"/>
        </w:rPr>
        <w:t xml:space="preserve"> problem, </w:t>
      </w:r>
      <w:del w:id="60" w:author="Yang Qu" w:date="2018-05-14T22:23:00Z">
        <w:r w:rsidR="00323354" w:rsidRPr="00A4257C" w:rsidDel="00650FEA">
          <w:rPr>
            <w:rFonts w:ascii="Times New Roman" w:hAnsi="Times New Roman" w:cs="Times New Roman"/>
            <w:sz w:val="24"/>
            <w:szCs w:val="24"/>
          </w:rPr>
          <w:delText xml:space="preserve">but </w:delText>
        </w:r>
      </w:del>
      <w:ins w:id="61" w:author="Yang Qu" w:date="2018-05-14T22:23:00Z">
        <w:r w:rsidR="00650FEA">
          <w:rPr>
            <w:rFonts w:ascii="Times New Roman" w:hAnsi="Times New Roman" w:cs="Times New Roman"/>
            <w:sz w:val="24"/>
            <w:szCs w:val="24"/>
          </w:rPr>
          <w:t>and</w:t>
        </w:r>
        <w:r w:rsidR="00650FEA" w:rsidRPr="00A4257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323354" w:rsidRPr="00A4257C">
        <w:rPr>
          <w:rFonts w:ascii="Times New Roman" w:hAnsi="Times New Roman" w:cs="Times New Roman"/>
          <w:sz w:val="24"/>
          <w:szCs w:val="24"/>
        </w:rPr>
        <w:t>prevents Xia et al (2012) from obtaining</w:t>
      </w:r>
      <w:ins w:id="62" w:author="Yang Qu" w:date="2018-05-14T22:23:00Z">
        <w:r w:rsidR="00707C99">
          <w:rPr>
            <w:rFonts w:ascii="Times New Roman" w:hAnsi="Times New Roman" w:cs="Times New Roman"/>
            <w:sz w:val="24"/>
            <w:szCs w:val="24"/>
          </w:rPr>
          <w:t xml:space="preserve"> the</w:t>
        </w:r>
      </w:ins>
      <w:r w:rsidR="00323354" w:rsidRPr="00A4257C">
        <w:rPr>
          <w:rFonts w:ascii="Times New Roman" w:hAnsi="Times New Roman" w:cs="Times New Roman"/>
          <w:sz w:val="24"/>
          <w:szCs w:val="24"/>
        </w:rPr>
        <w:t xml:space="preserve"> exact solution of </w:t>
      </w:r>
      <w:r w:rsidR="003547C1" w:rsidRPr="00A4257C">
        <w:rPr>
          <w:rFonts w:ascii="Times New Roman" w:hAnsi="Times New Roman" w:cs="Times New Roman"/>
          <w:sz w:val="24"/>
          <w:szCs w:val="24"/>
        </w:rPr>
        <w:t xml:space="preserve">the </w:t>
      </w:r>
      <w:del w:id="63" w:author="Yang Qu" w:date="2018-05-14T06:37:00Z">
        <w:r w:rsidR="00323354" w:rsidRPr="00A4257C" w:rsidDel="00897B4C">
          <w:rPr>
            <w:rFonts w:ascii="Times New Roman" w:hAnsi="Times New Roman" w:cs="Times New Roman"/>
            <w:sz w:val="24"/>
            <w:szCs w:val="24"/>
          </w:rPr>
          <w:delText xml:space="preserve">system </w:delText>
        </w:r>
      </w:del>
      <w:ins w:id="64" w:author="Yang Qu" w:date="2018-05-14T06:37:00Z">
        <w:r w:rsidR="00897B4C">
          <w:rPr>
            <w:rFonts w:ascii="Times New Roman" w:hAnsi="Times New Roman" w:cs="Times New Roman"/>
            <w:sz w:val="24"/>
            <w:szCs w:val="24"/>
          </w:rPr>
          <w:t>problem including seasonal cycle</w:t>
        </w:r>
        <w:r w:rsidR="00897B4C" w:rsidRPr="00A4257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323354" w:rsidRPr="00A4257C">
        <w:rPr>
          <w:rFonts w:ascii="Times New Roman" w:hAnsi="Times New Roman" w:cs="Times New Roman"/>
          <w:sz w:val="24"/>
          <w:szCs w:val="24"/>
        </w:rPr>
        <w:t>(</w:t>
      </w:r>
      <w:r w:rsidR="00CC456C">
        <w:rPr>
          <w:rFonts w:ascii="Times New Roman" w:hAnsi="Times New Roman" w:cs="Times New Roman"/>
          <w:sz w:val="24"/>
          <w:szCs w:val="24"/>
        </w:rPr>
        <w:t xml:space="preserve">see their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Eq. </w:t>
      </w:r>
      <w:ins w:id="65" w:author="Yang Qu" w:date="2018-05-01T13:19:00Z">
        <w:r w:rsidR="006635EA">
          <w:rPr>
            <w:rFonts w:ascii="Times New Roman" w:hAnsi="Times New Roman" w:cs="Times New Roman"/>
            <w:sz w:val="24"/>
            <w:szCs w:val="24"/>
          </w:rPr>
          <w:t>15</w:t>
        </w:r>
      </w:ins>
      <w:del w:id="66" w:author="Yang Qu" w:date="2018-05-01T13:19:00Z">
        <w:r w:rsidR="00323354" w:rsidRPr="00A4257C" w:rsidDel="006635EA">
          <w:rPr>
            <w:rFonts w:ascii="Times New Roman" w:hAnsi="Times New Roman" w:cs="Times New Roman"/>
            <w:sz w:val="24"/>
            <w:szCs w:val="24"/>
          </w:rPr>
          <w:delText>3</w:delText>
        </w:r>
      </w:del>
      <w:r w:rsidR="00323354" w:rsidRPr="00A4257C">
        <w:rPr>
          <w:rFonts w:ascii="Times New Roman" w:hAnsi="Times New Roman" w:cs="Times New Roman"/>
          <w:sz w:val="24"/>
          <w:szCs w:val="24"/>
        </w:rPr>
        <w:t xml:space="preserve">, </w:t>
      </w:r>
      <w:ins w:id="67" w:author="Yang Qu" w:date="2018-05-01T13:19:00Z">
        <w:r w:rsidR="006635EA">
          <w:rPr>
            <w:rFonts w:ascii="Times New Roman" w:hAnsi="Times New Roman" w:cs="Times New Roman"/>
            <w:sz w:val="24"/>
            <w:szCs w:val="24"/>
          </w:rPr>
          <w:t>15</w:t>
        </w:r>
      </w:ins>
      <w:del w:id="68" w:author="Yang Qu" w:date="2018-05-01T13:19:00Z">
        <w:r w:rsidR="00323354" w:rsidRPr="00A4257C" w:rsidDel="006635EA">
          <w:rPr>
            <w:rFonts w:ascii="Times New Roman" w:hAnsi="Times New Roman" w:cs="Times New Roman"/>
            <w:sz w:val="24"/>
            <w:szCs w:val="24"/>
          </w:rPr>
          <w:delText>3</w:delText>
        </w:r>
      </w:del>
      <w:r w:rsidR="00323354" w:rsidRPr="00A4257C">
        <w:rPr>
          <w:rFonts w:ascii="Times New Roman" w:hAnsi="Times New Roman" w:cs="Times New Roman"/>
          <w:sz w:val="24"/>
          <w:szCs w:val="24"/>
        </w:rPr>
        <w:t>a)</w:t>
      </w:r>
      <w:ins w:id="69" w:author="Yang Qu" w:date="2018-05-14T22:23:00Z">
        <w:r w:rsidR="00707C99">
          <w:rPr>
            <w:rFonts w:ascii="Times New Roman" w:hAnsi="Times New Roman" w:cs="Times New Roman"/>
            <w:sz w:val="24"/>
            <w:szCs w:val="24"/>
          </w:rPr>
          <w:t>.</w:t>
        </w:r>
      </w:ins>
      <w:del w:id="70" w:author="Yang Qu" w:date="2018-05-14T22:23:00Z">
        <w:r w:rsidR="00323354" w:rsidRPr="00A4257C" w:rsidDel="00707C99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  <w:r w:rsidR="00CC456C" w:rsidDel="00707C99">
          <w:rPr>
            <w:rFonts w:ascii="Times New Roman" w:hAnsi="Times New Roman" w:cs="Times New Roman"/>
            <w:sz w:val="24"/>
            <w:szCs w:val="24"/>
          </w:rPr>
          <w:delText xml:space="preserve">because </w:delText>
        </w:r>
        <w:r w:rsidR="00323354" w:rsidRPr="00A4257C" w:rsidDel="00707C99">
          <w:rPr>
            <w:rFonts w:ascii="Times New Roman" w:hAnsi="Times New Roman" w:cs="Times New Roman"/>
            <w:sz w:val="24"/>
            <w:szCs w:val="24"/>
          </w:rPr>
          <w:delText>introducing cyclic boundary condition</w:delText>
        </w:r>
        <w:r w:rsidR="00CC456C" w:rsidDel="00707C99">
          <w:rPr>
            <w:rFonts w:ascii="Times New Roman" w:hAnsi="Times New Roman" w:cs="Times New Roman"/>
            <w:sz w:val="24"/>
            <w:szCs w:val="24"/>
          </w:rPr>
          <w:delText>s</w:delText>
        </w:r>
        <w:r w:rsidR="00323354" w:rsidRPr="00A4257C" w:rsidDel="00707C99">
          <w:rPr>
            <w:rFonts w:ascii="Times New Roman" w:hAnsi="Times New Roman" w:cs="Times New Roman"/>
            <w:sz w:val="24"/>
            <w:szCs w:val="24"/>
          </w:rPr>
          <w:delText xml:space="preserve"> in </w:delText>
        </w:r>
        <w:r w:rsidR="00CC456C" w:rsidDel="00707C99">
          <w:rPr>
            <w:rFonts w:ascii="Times New Roman" w:hAnsi="Times New Roman" w:cs="Times New Roman"/>
            <w:sz w:val="24"/>
            <w:szCs w:val="24"/>
          </w:rPr>
          <w:delText xml:space="preserve">their </w:delText>
        </w:r>
        <w:r w:rsidR="00323354" w:rsidRPr="00A4257C" w:rsidDel="00707C99">
          <w:rPr>
            <w:rFonts w:ascii="Times New Roman" w:hAnsi="Times New Roman" w:cs="Times New Roman"/>
            <w:sz w:val="24"/>
            <w:szCs w:val="24"/>
          </w:rPr>
          <w:delText xml:space="preserve">Eq. </w:delText>
        </w:r>
        <w:r w:rsidR="00CC456C" w:rsidDel="00707C99">
          <w:rPr>
            <w:rFonts w:ascii="Times New Roman" w:hAnsi="Times New Roman" w:cs="Times New Roman"/>
            <w:sz w:val="24"/>
            <w:szCs w:val="24"/>
          </w:rPr>
          <w:delText>(</w:delText>
        </w:r>
      </w:del>
      <w:del w:id="71" w:author="Yang Qu" w:date="2018-05-14T06:37:00Z">
        <w:r w:rsidR="00323354" w:rsidRPr="00A4257C" w:rsidDel="00551086">
          <w:rPr>
            <w:rFonts w:ascii="Times New Roman" w:hAnsi="Times New Roman" w:cs="Times New Roman"/>
            <w:sz w:val="24"/>
            <w:szCs w:val="24"/>
          </w:rPr>
          <w:delText>3</w:delText>
        </w:r>
      </w:del>
      <w:del w:id="72" w:author="Yang Qu" w:date="2018-05-14T22:23:00Z">
        <w:r w:rsidR="00323354" w:rsidRPr="00A4257C" w:rsidDel="00707C99">
          <w:rPr>
            <w:rFonts w:ascii="Times New Roman" w:hAnsi="Times New Roman" w:cs="Times New Roman"/>
            <w:sz w:val="24"/>
            <w:szCs w:val="24"/>
          </w:rPr>
          <w:delText>a</w:delText>
        </w:r>
        <w:r w:rsidR="00CC456C" w:rsidDel="00707C99">
          <w:rPr>
            <w:rFonts w:ascii="Times New Roman" w:hAnsi="Times New Roman" w:cs="Times New Roman"/>
            <w:sz w:val="24"/>
            <w:szCs w:val="24"/>
          </w:rPr>
          <w:delText>)</w:delText>
        </w:r>
        <w:r w:rsidR="00323354" w:rsidRPr="00A4257C" w:rsidDel="00707C9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CC456C" w:rsidDel="00707C99">
          <w:rPr>
            <w:rFonts w:ascii="Times New Roman" w:hAnsi="Times New Roman" w:cs="Times New Roman"/>
            <w:sz w:val="24"/>
            <w:szCs w:val="24"/>
          </w:rPr>
          <w:delText xml:space="preserve">was </w:delText>
        </w:r>
        <w:r w:rsidR="00323354" w:rsidRPr="00A4257C" w:rsidDel="00707C99">
          <w:rPr>
            <w:rFonts w:ascii="Times New Roman" w:hAnsi="Times New Roman" w:cs="Times New Roman"/>
            <w:sz w:val="24"/>
            <w:szCs w:val="24"/>
          </w:rPr>
          <w:delText xml:space="preserve">missing </w:delText>
        </w:r>
        <w:r w:rsidR="00CC456C" w:rsidDel="00707C99">
          <w:rPr>
            <w:rFonts w:ascii="Times New Roman" w:hAnsi="Times New Roman" w:cs="Times New Roman"/>
            <w:sz w:val="24"/>
            <w:szCs w:val="24"/>
          </w:rPr>
          <w:delText xml:space="preserve">in </w:delText>
        </w:r>
        <w:r w:rsidR="00323354" w:rsidRPr="00A4257C" w:rsidDel="00707C99">
          <w:rPr>
            <w:rFonts w:ascii="Times New Roman" w:hAnsi="Times New Roman" w:cs="Times New Roman"/>
            <w:sz w:val="24"/>
            <w:szCs w:val="24"/>
          </w:rPr>
          <w:delText xml:space="preserve">their </w:delText>
        </w:r>
        <w:r w:rsidR="00163BE3" w:rsidDel="00707C99">
          <w:rPr>
            <w:rFonts w:ascii="Times New Roman" w:hAnsi="Times New Roman" w:cs="Times New Roman"/>
            <w:sz w:val="24"/>
            <w:szCs w:val="24"/>
          </w:rPr>
          <w:delText>method</w:delText>
        </w:r>
        <w:r w:rsidR="00C00EAC" w:rsidDel="00707C99">
          <w:rPr>
            <w:rFonts w:ascii="Times New Roman" w:hAnsi="Times New Roman" w:cs="Times New Roman"/>
            <w:sz w:val="24"/>
            <w:szCs w:val="24"/>
          </w:rPr>
          <w:delText>s</w:delText>
        </w:r>
        <w:r w:rsidR="00323354" w:rsidRPr="00A4257C" w:rsidDel="00707C99">
          <w:rPr>
            <w:rFonts w:ascii="Times New Roman" w:hAnsi="Times New Roman" w:cs="Times New Roman"/>
            <w:sz w:val="24"/>
            <w:szCs w:val="24"/>
          </w:rPr>
          <w:delText>.</w:delText>
        </w:r>
      </w:del>
      <w:ins w:id="73" w:author="Yang Qu" w:date="2018-05-14T22:23:00Z">
        <w:r w:rsidR="00707C99">
          <w:rPr>
            <w:rFonts w:ascii="Times New Roman" w:hAnsi="Times New Roman" w:cs="Times New Roman"/>
            <w:sz w:val="24"/>
            <w:szCs w:val="24"/>
          </w:rPr>
          <w:t xml:space="preserve"> While our new </w:t>
        </w:r>
      </w:ins>
      <w:ins w:id="74" w:author="Yang Qu" w:date="2018-05-14T22:24:00Z">
        <w:r w:rsidR="00707C99">
          <w:rPr>
            <w:rFonts w:ascii="Times New Roman" w:hAnsi="Times New Roman" w:cs="Times New Roman"/>
            <w:sz w:val="24"/>
            <w:szCs w:val="24"/>
          </w:rPr>
          <w:t xml:space="preserve">approach runs the model at monthly time step with the cyclic boundary </w:t>
        </w:r>
        <w:proofErr w:type="spellStart"/>
        <w:r w:rsidR="00707C99">
          <w:rPr>
            <w:rFonts w:ascii="Times New Roman" w:hAnsi="Times New Roman" w:cs="Times New Roman"/>
            <w:sz w:val="24"/>
            <w:szCs w:val="24"/>
          </w:rPr>
          <w:t>conitions</w:t>
        </w:r>
        <w:proofErr w:type="spellEnd"/>
        <w:r w:rsidR="00707C99">
          <w:rPr>
            <w:rFonts w:ascii="Times New Roman" w:hAnsi="Times New Roman" w:cs="Times New Roman"/>
            <w:sz w:val="24"/>
            <w:szCs w:val="24"/>
          </w:rPr>
          <w:t xml:space="preserve"> for state variables x, it still targets a steady state for the ecosystem at annual time step instead of monthly time step.</w:t>
        </w:r>
      </w:ins>
      <w:r w:rsidR="00323354" w:rsidRPr="00A4257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F1E7FCB" w14:textId="68ECDA3B" w:rsidR="00FB116B" w:rsidRPr="00983203" w:rsidRDefault="00323354" w:rsidP="00983203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83203">
        <w:rPr>
          <w:rFonts w:ascii="Times New Roman" w:hAnsi="Times New Roman" w:cs="Times New Roman"/>
          <w:sz w:val="24"/>
          <w:szCs w:val="24"/>
        </w:rPr>
        <w:t xml:space="preserve">Numerical </w:t>
      </w:r>
      <w:ins w:id="75" w:author="Yang Qu" w:date="2018-05-14T22:25:00Z">
        <w:r w:rsidR="008D44C8">
          <w:rPr>
            <w:rFonts w:ascii="Times New Roman" w:hAnsi="Times New Roman" w:cs="Times New Roman"/>
            <w:sz w:val="24"/>
            <w:szCs w:val="24"/>
          </w:rPr>
          <w:t>i</w:t>
        </w:r>
      </w:ins>
      <w:del w:id="76" w:author="Yang Qu" w:date="2018-05-14T22:25:00Z">
        <w:r w:rsidRPr="00983203" w:rsidDel="008D44C8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Pr="00983203">
        <w:rPr>
          <w:rFonts w:ascii="Times New Roman" w:hAnsi="Times New Roman" w:cs="Times New Roman"/>
          <w:sz w:val="24"/>
          <w:szCs w:val="24"/>
        </w:rPr>
        <w:t>mplementation</w:t>
      </w:r>
    </w:p>
    <w:p w14:paraId="7A5B2DD1" w14:textId="51C7C20B" w:rsidR="00A1742F" w:rsidRPr="00011572" w:rsidRDefault="00A1742F" w:rsidP="0001157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del w:id="77" w:author="Yang Qu" w:date="2018-05-14T22:25:00Z">
        <w:r w:rsidDel="00DE0AC1">
          <w:rPr>
            <w:rFonts w:ascii="Times New Roman" w:hAnsi="Times New Roman" w:cs="Times New Roman"/>
            <w:sz w:val="24"/>
            <w:szCs w:val="24"/>
          </w:rPr>
          <w:delText xml:space="preserve">Equation </w:delText>
        </w:r>
      </w:del>
      <w:ins w:id="78" w:author="Yang Qu" w:date="2018-05-14T22:25:00Z">
        <w:r w:rsidR="00DE0AC1">
          <w:rPr>
            <w:rFonts w:ascii="Times New Roman" w:hAnsi="Times New Roman" w:cs="Times New Roman"/>
            <w:sz w:val="24"/>
            <w:szCs w:val="24"/>
          </w:rPr>
          <w:t>Eq</w:t>
        </w:r>
        <w:r w:rsidR="00DE0AC1">
          <w:rPr>
            <w:rFonts w:ascii="Times New Roman" w:hAnsi="Times New Roman" w:cs="Times New Roman"/>
            <w:sz w:val="24"/>
            <w:szCs w:val="24"/>
          </w:rPr>
          <w:t>.</w:t>
        </w:r>
        <w:r w:rsidR="00DE0AC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</w:rPr>
        <w:t>(15a) is explicitly expressed as:</w:t>
      </w:r>
    </w:p>
    <w:p w14:paraId="513475AA" w14:textId="24D5D2E3" w:rsidR="00323354" w:rsidRPr="00FB116B" w:rsidRDefault="00323354" w:rsidP="00FB116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noProof/>
        </w:rPr>
        <w:drawing>
          <wp:inline distT="0" distB="0" distL="0" distR="0" wp14:anchorId="7BD88FED" wp14:editId="0DDD8473">
            <wp:extent cx="3027872" cy="1474304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038867" cy="1479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5028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7D5028">
        <w:rPr>
          <w:rFonts w:ascii="Times New Roman" w:hAnsi="Times New Roman" w:cs="Times New Roman"/>
          <w:sz w:val="24"/>
          <w:szCs w:val="24"/>
        </w:rPr>
        <w:t>….(</w:t>
      </w:r>
      <w:proofErr w:type="gramEnd"/>
      <w:r w:rsidR="007D5028">
        <w:rPr>
          <w:rFonts w:ascii="Times New Roman" w:hAnsi="Times New Roman" w:cs="Times New Roman"/>
          <w:sz w:val="24"/>
          <w:szCs w:val="24"/>
        </w:rPr>
        <w:t>16)</w:t>
      </w:r>
    </w:p>
    <w:p w14:paraId="6492DBB7" w14:textId="355ADDF6" w:rsidR="00323354" w:rsidRPr="00A4257C" w:rsidRDefault="00A1742F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Eq. (16) can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be shown in form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780" w:dyaOrig="279" w14:anchorId="3EB1C814">
          <v:shape id="_x0000_i1064" type="#_x0000_t75" alt="" style="width:40.1pt;height:14.25pt;mso-width-percent:0;mso-height-percent:0;mso-width-percent:0;mso-height-percent:0" o:ole="">
            <v:imagedata r:id="rId86" o:title=""/>
          </v:shape>
          <o:OLEObject Type="Embed" ProgID="Equation.DSMT4" ShapeID="_x0000_i1064" DrawAspect="Content" ObjectID="_1587843741" r:id="rId87"/>
        </w:object>
      </w:r>
      <w:r w:rsidR="00C00EAC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3C5DB6C5" w14:textId="2C435C50" w:rsidR="009A0DED" w:rsidRDefault="00551086" w:rsidP="007D5028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ins w:id="79" w:author="Yang Qu" w:date="2018-05-14T06:38:00Z">
        <w:r>
          <w:rPr>
            <w:rFonts w:ascii="Times New Roman" w:hAnsi="Times New Roman" w:cs="Times New Roman"/>
            <w:sz w:val="24"/>
            <w:szCs w:val="24"/>
          </w:rPr>
          <w:t>We a</w:t>
        </w:r>
      </w:ins>
      <w:del w:id="80" w:author="Yang Qu" w:date="2018-05-14T06:38:00Z">
        <w:r w:rsidR="00323354" w:rsidRPr="00A4257C" w:rsidDel="00551086">
          <w:rPr>
            <w:rFonts w:ascii="Times New Roman" w:hAnsi="Times New Roman" w:cs="Times New Roman"/>
            <w:sz w:val="24"/>
            <w:szCs w:val="24"/>
          </w:rPr>
          <w:delText>A</w:delText>
        </w:r>
      </w:del>
      <w:r w:rsidR="00323354" w:rsidRPr="00A4257C">
        <w:rPr>
          <w:rFonts w:ascii="Times New Roman" w:hAnsi="Times New Roman" w:cs="Times New Roman"/>
          <w:sz w:val="24"/>
          <w:szCs w:val="24"/>
        </w:rPr>
        <w:t>pply the Gaussian elimination to upper block</w:t>
      </w:r>
      <w:r w:rsidR="000B273C">
        <w:rPr>
          <w:rFonts w:ascii="Times New Roman" w:hAnsi="Times New Roman" w:cs="Times New Roman"/>
          <w:sz w:val="24"/>
          <w:szCs w:val="24"/>
        </w:rPr>
        <w:t xml:space="preserve">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that reduces M to </w:t>
      </w:r>
      <w:r w:rsidR="00211B8C" w:rsidRPr="00A4257C">
        <w:rPr>
          <w:rFonts w:ascii="Times New Roman" w:hAnsi="Times New Roman" w:cs="Times New Roman"/>
          <w:sz w:val="24"/>
          <w:szCs w:val="24"/>
        </w:rPr>
        <w:t xml:space="preserve">a </w:t>
      </w:r>
      <w:r w:rsidR="00323354" w:rsidRPr="00A4257C">
        <w:rPr>
          <w:rFonts w:ascii="Times New Roman" w:hAnsi="Times New Roman" w:cs="Times New Roman"/>
          <w:sz w:val="24"/>
          <w:szCs w:val="24"/>
        </w:rPr>
        <w:t>lower triangular form</w:t>
      </w:r>
      <w:ins w:id="81" w:author="Yang Qu" w:date="2018-05-14T22:25:00Z">
        <w:r w:rsidR="00DB282E">
          <w:rPr>
            <w:rFonts w:ascii="Times New Roman" w:hAnsi="Times New Roman" w:cs="Times New Roman"/>
            <w:sz w:val="24"/>
            <w:szCs w:val="24"/>
          </w:rPr>
          <w:t xml:space="preserve"> (Figure 1)</w:t>
        </w:r>
      </w:ins>
      <w:ins w:id="82" w:author="Yang Qu" w:date="2018-05-14T06:38:00Z">
        <w:r>
          <w:rPr>
            <w:rFonts w:ascii="Times New Roman" w:hAnsi="Times New Roman" w:cs="Times New Roman"/>
            <w:sz w:val="24"/>
            <w:szCs w:val="24"/>
          </w:rPr>
          <w:t>.</w:t>
        </w:r>
      </w:ins>
      <w:del w:id="83" w:author="Yang Qu" w:date="2018-05-14T06:38:00Z">
        <w:r w:rsidR="00323354" w:rsidRPr="00A4257C" w:rsidDel="00551086">
          <w:rPr>
            <w:rFonts w:ascii="Times New Roman" w:hAnsi="Times New Roman" w:cs="Times New Roman"/>
            <w:sz w:val="24"/>
            <w:szCs w:val="24"/>
          </w:rPr>
          <w:delText xml:space="preserve"> and </w:delText>
        </w:r>
      </w:del>
      <w:ins w:id="84" w:author="Yang Qu" w:date="2018-05-14T06:38:00Z">
        <w:r>
          <w:rPr>
            <w:rFonts w:ascii="Times New Roman" w:hAnsi="Times New Roman" w:cs="Times New Roman"/>
            <w:sz w:val="24"/>
            <w:szCs w:val="24"/>
          </w:rPr>
          <w:t xml:space="preserve"> T</w:t>
        </w:r>
      </w:ins>
      <w:del w:id="85" w:author="Yang Qu" w:date="2018-05-14T06:38:00Z">
        <w:r w:rsidR="00323354" w:rsidRPr="00A4257C" w:rsidDel="00551086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="00323354" w:rsidRPr="00A4257C">
        <w:rPr>
          <w:rFonts w:ascii="Times New Roman" w:hAnsi="Times New Roman" w:cs="Times New Roman"/>
          <w:sz w:val="24"/>
          <w:szCs w:val="24"/>
        </w:rPr>
        <w:t xml:space="preserve">he elimination process is applied from right to </w:t>
      </w:r>
      <w:r w:rsidR="00F21972" w:rsidRPr="00A4257C">
        <w:rPr>
          <w:rFonts w:ascii="Times New Roman" w:hAnsi="Times New Roman" w:cs="Times New Roman"/>
          <w:sz w:val="24"/>
          <w:szCs w:val="24"/>
        </w:rPr>
        <w:t>left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in the top</w:t>
      </w:r>
      <w:r w:rsidR="00EC2841" w:rsidRPr="00A4257C">
        <w:rPr>
          <w:rFonts w:ascii="Times New Roman" w:hAnsi="Times New Roman" w:cs="Times New Roman"/>
          <w:sz w:val="24"/>
          <w:szCs w:val="24"/>
        </w:rPr>
        <w:t xml:space="preserve"> r</w:t>
      </w:r>
      <w:r w:rsidR="000B273C">
        <w:rPr>
          <w:rFonts w:ascii="Times New Roman" w:hAnsi="Times New Roman" w:cs="Times New Roman"/>
          <w:sz w:val="24"/>
          <w:szCs w:val="24"/>
        </w:rPr>
        <w:t>o</w:t>
      </w:r>
      <w:r w:rsidR="00EC2841" w:rsidRPr="00A4257C">
        <w:rPr>
          <w:rFonts w:ascii="Times New Roman" w:hAnsi="Times New Roman" w:cs="Times New Roman"/>
          <w:sz w:val="24"/>
          <w:szCs w:val="24"/>
        </w:rPr>
        <w:t>w of M</w:t>
      </w:r>
      <w:r w:rsidR="009A0DED">
        <w:rPr>
          <w:rFonts w:ascii="Times New Roman" w:hAnsi="Times New Roman" w:cs="Times New Roman"/>
          <w:sz w:val="24"/>
          <w:szCs w:val="24"/>
        </w:rPr>
        <w:t xml:space="preserve"> involving </w:t>
      </w:r>
      <w:r w:rsidR="009A0DED" w:rsidRPr="009A0DED">
        <w:rPr>
          <w:rFonts w:ascii="Times New Roman" w:hAnsi="Times New Roman" w:cs="Times New Roman"/>
          <w:sz w:val="24"/>
          <w:szCs w:val="24"/>
        </w:rPr>
        <w:t>2x2</w:t>
      </w:r>
      <w:r w:rsidR="009A0DED">
        <w:rPr>
          <w:rFonts w:ascii="Times New Roman" w:hAnsi="Times New Roman" w:cs="Times New Roman"/>
          <w:sz w:val="24"/>
          <w:szCs w:val="24"/>
        </w:rPr>
        <w:t xml:space="preserve"> block</w:t>
      </w:r>
      <w:r w:rsidR="00C00EAC">
        <w:rPr>
          <w:rFonts w:ascii="Times New Roman" w:hAnsi="Times New Roman" w:cs="Times New Roman"/>
          <w:sz w:val="24"/>
          <w:szCs w:val="24"/>
        </w:rPr>
        <w:t>s</w:t>
      </w:r>
      <w:r w:rsidR="009A0DED">
        <w:rPr>
          <w:rFonts w:ascii="Times New Roman" w:hAnsi="Times New Roman" w:cs="Times New Roman"/>
          <w:sz w:val="24"/>
          <w:szCs w:val="24"/>
        </w:rPr>
        <w:t xml:space="preserve"> of </w:t>
      </w:r>
      <w:r w:rsidR="00C00EAC">
        <w:rPr>
          <w:rFonts w:ascii="Times New Roman" w:hAnsi="Times New Roman" w:cs="Times New Roman"/>
          <w:sz w:val="24"/>
          <w:szCs w:val="24"/>
        </w:rPr>
        <w:t>matrices</w:t>
      </w:r>
      <w:r w:rsidR="009A0DED">
        <w:rPr>
          <w:rFonts w:ascii="Times New Roman" w:hAnsi="Times New Roman" w:cs="Times New Roman"/>
          <w:sz w:val="24"/>
          <w:szCs w:val="24"/>
        </w:rPr>
        <w:t xml:space="preserve"> B,</w:t>
      </w:r>
      <w:r w:rsidR="00C00EAC">
        <w:rPr>
          <w:rFonts w:ascii="Times New Roman" w:hAnsi="Times New Roman" w:cs="Times New Roman"/>
          <w:sz w:val="24"/>
          <w:szCs w:val="24"/>
        </w:rPr>
        <w:t xml:space="preserve"> </w:t>
      </w:r>
      <w:r w:rsidR="009A0DED">
        <w:rPr>
          <w:rFonts w:ascii="Times New Roman" w:hAnsi="Times New Roman" w:cs="Times New Roman"/>
          <w:sz w:val="24"/>
          <w:szCs w:val="24"/>
        </w:rPr>
        <w:t>C,</w:t>
      </w:r>
      <w:r w:rsidR="00C00EAC">
        <w:rPr>
          <w:rFonts w:ascii="Times New Roman" w:hAnsi="Times New Roman" w:cs="Times New Roman"/>
          <w:sz w:val="24"/>
          <w:szCs w:val="24"/>
        </w:rPr>
        <w:t xml:space="preserve"> </w:t>
      </w:r>
      <w:r w:rsidR="009A0DED">
        <w:rPr>
          <w:rFonts w:ascii="Times New Roman" w:hAnsi="Times New Roman" w:cs="Times New Roman"/>
          <w:sz w:val="24"/>
          <w:szCs w:val="24"/>
        </w:rPr>
        <w:t xml:space="preserve">D and </w:t>
      </w:r>
      <w:del w:id="86" w:author="Yang Qu" w:date="2018-05-14T22:25:00Z">
        <w:r w:rsidR="009A0DED" w:rsidDel="00DB282E">
          <w:rPr>
            <w:rFonts w:ascii="Times New Roman" w:hAnsi="Times New Roman" w:cs="Times New Roman"/>
            <w:sz w:val="24"/>
            <w:szCs w:val="24"/>
          </w:rPr>
          <w:delText>D’</w:delText>
        </w:r>
      </w:del>
      <w:ins w:id="87" w:author="Yang Qu" w:date="2018-05-14T22:25:00Z">
        <w:r w:rsidR="00DB282E">
          <w:rPr>
            <w:rFonts w:ascii="Times New Roman" w:hAnsi="Times New Roman" w:cs="Times New Roman"/>
            <w:sz w:val="24"/>
            <w:szCs w:val="24"/>
          </w:rPr>
          <w:t>D</w:t>
        </w:r>
        <w:r w:rsidR="00DB282E" w:rsidRPr="00DB282E">
          <w:rPr>
            <w:rFonts w:ascii="Times New Roman" w:hAnsi="Times New Roman" w:cs="Times New Roman"/>
            <w:sz w:val="24"/>
            <w:szCs w:val="24"/>
            <w:vertAlign w:val="superscript"/>
            <w:rPrChange w:id="88" w:author="Yang Qu" w:date="2018-05-14T22:2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1</w:t>
        </w:r>
      </w:ins>
      <w:r w:rsidR="009A0DED">
        <w:rPr>
          <w:rFonts w:ascii="Times New Roman" w:hAnsi="Times New Roman" w:cs="Times New Roman"/>
          <w:sz w:val="24"/>
          <w:szCs w:val="24"/>
        </w:rPr>
        <w:t>.</w:t>
      </w:r>
    </w:p>
    <w:p w14:paraId="5676EDCE" w14:textId="2AFE6331" w:rsidR="007F359B" w:rsidRPr="00FB116B" w:rsidDel="00551086" w:rsidRDefault="007F359B" w:rsidP="007F359B">
      <w:pPr>
        <w:spacing w:line="480" w:lineRule="auto"/>
        <w:rPr>
          <w:del w:id="89" w:author="Yang Qu" w:date="2018-05-14T06:38:00Z"/>
          <w:rFonts w:ascii="Times New Roman" w:hAnsi="Times New Roman" w:cs="Times New Roman"/>
          <w:sz w:val="24"/>
          <w:szCs w:val="24"/>
        </w:rPr>
      </w:pPr>
      <w:r>
        <w:lastRenderedPageBreak/>
        <w:t xml:space="preserve">      </w:t>
      </w:r>
      <w:r w:rsidR="006655DD">
        <w:rPr>
          <w:noProof/>
        </w:rPr>
        <w:object w:dxaOrig="1680" w:dyaOrig="760" w14:anchorId="48E49BE3">
          <v:shape id="_x0000_i1065" type="#_x0000_t75" alt="" style="width:136.55pt;height:62.5pt;mso-width-percent:0;mso-height-percent:0;mso-width-percent:0;mso-height-percent:0" o:ole="">
            <v:imagedata r:id="rId88" o:title=""/>
          </v:shape>
          <o:OLEObject Type="Embed" ProgID="Equation.DSMT4" ShapeID="_x0000_i1065" DrawAspect="Content" ObjectID="_1587843742" r:id="rId89"/>
        </w:object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….(</w:t>
      </w:r>
      <w:proofErr w:type="gramEnd"/>
      <w:r>
        <w:rPr>
          <w:rFonts w:ascii="Times New Roman" w:hAnsi="Times New Roman" w:cs="Times New Roman"/>
          <w:sz w:val="24"/>
          <w:szCs w:val="24"/>
        </w:rPr>
        <w:t>17)</w:t>
      </w:r>
    </w:p>
    <w:p w14:paraId="74680197" w14:textId="053D3B52" w:rsidR="007F359B" w:rsidRDefault="007F359B" w:rsidP="007F35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6976500" w14:textId="4CB9A399" w:rsidR="009A0DED" w:rsidRDefault="009A0DED" w:rsidP="007D5028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result</w:t>
      </w:r>
      <w:ins w:id="90" w:author="Yang Qu" w:date="2018-05-14T06:38:00Z">
        <w:r w:rsidR="00551086">
          <w:rPr>
            <w:rFonts w:ascii="Times New Roman" w:hAnsi="Times New Roman" w:cs="Times New Roman"/>
            <w:sz w:val="24"/>
            <w:szCs w:val="24"/>
          </w:rPr>
          <w:t>ing</w:t>
        </w:r>
      </w:ins>
      <w:r>
        <w:rPr>
          <w:rFonts w:ascii="Times New Roman" w:hAnsi="Times New Roman" w:cs="Times New Roman"/>
          <w:sz w:val="24"/>
          <w:szCs w:val="24"/>
        </w:rPr>
        <w:t xml:space="preserve"> matrix</w:t>
      </w:r>
      <w:r w:rsidR="00C00EAC">
        <w:rPr>
          <w:rFonts w:ascii="Times New Roman" w:hAnsi="Times New Roman" w:cs="Times New Roman"/>
          <w:sz w:val="24"/>
          <w:szCs w:val="24"/>
        </w:rPr>
        <w:t xml:space="preserve"> is</w:t>
      </w:r>
      <w:ins w:id="91" w:author="Yang Qu" w:date="2018-05-14T06:38:00Z">
        <w:r w:rsidR="00551086">
          <w:rPr>
            <w:rFonts w:ascii="Times New Roman" w:hAnsi="Times New Roman" w:cs="Times New Roman"/>
            <w:sz w:val="24"/>
            <w:szCs w:val="24"/>
          </w:rPr>
          <w:t xml:space="preserve"> lower diagonal</w:t>
        </w:r>
      </w:ins>
      <w:r w:rsidR="00C00EA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5AB99E" w14:textId="224AAE57" w:rsidR="00323354" w:rsidRPr="00A4257C" w:rsidRDefault="00323354" w:rsidP="007D5028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958A838" wp14:editId="293A2F1C">
            <wp:extent cx="3038899" cy="1705213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70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5028">
        <w:rPr>
          <w:rFonts w:ascii="Times New Roman" w:hAnsi="Times New Roman" w:cs="Times New Roman"/>
          <w:sz w:val="24"/>
          <w:szCs w:val="24"/>
        </w:rPr>
        <w:t>………</w:t>
      </w:r>
      <w:r w:rsidR="00612C8B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5F3BB3" w:rsidRPr="00A4257C">
        <w:rPr>
          <w:rFonts w:ascii="Times New Roman" w:hAnsi="Times New Roman" w:cs="Times New Roman"/>
          <w:sz w:val="24"/>
          <w:szCs w:val="24"/>
        </w:rPr>
        <w:t>….(</w:t>
      </w:r>
      <w:proofErr w:type="gramEnd"/>
      <w:r w:rsidR="005F3BB3" w:rsidRPr="00A4257C">
        <w:rPr>
          <w:rFonts w:ascii="Times New Roman" w:hAnsi="Times New Roman" w:cs="Times New Roman"/>
          <w:sz w:val="24"/>
          <w:szCs w:val="24"/>
        </w:rPr>
        <w:t>1</w:t>
      </w:r>
      <w:r w:rsidR="00312201">
        <w:rPr>
          <w:rFonts w:ascii="Times New Roman" w:hAnsi="Times New Roman" w:cs="Times New Roman"/>
          <w:sz w:val="24"/>
          <w:szCs w:val="24"/>
        </w:rPr>
        <w:t>8</w:t>
      </w:r>
      <w:r w:rsidR="005F3BB3" w:rsidRPr="00A4257C">
        <w:rPr>
          <w:rFonts w:ascii="Times New Roman" w:hAnsi="Times New Roman" w:cs="Times New Roman"/>
          <w:sz w:val="24"/>
          <w:szCs w:val="24"/>
        </w:rPr>
        <w:t>)</w:t>
      </w:r>
    </w:p>
    <w:p w14:paraId="5649350C" w14:textId="4603283A" w:rsidR="000B273C" w:rsidRDefault="000B273C" w:rsidP="002004A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ins w:id="92" w:author="Yang Qu" w:date="2018-05-14T06:39:00Z">
        <w:r w:rsidR="006C7A18">
          <w:rPr>
            <w:rFonts w:ascii="Times New Roman" w:hAnsi="Times New Roman" w:cs="Times New Roman"/>
            <w:sz w:val="24"/>
            <w:szCs w:val="24"/>
          </w:rPr>
          <w:t>eq</w:t>
        </w:r>
      </w:ins>
      <w:ins w:id="93" w:author="Yang Qu" w:date="2018-05-14T22:26:00Z">
        <w:r w:rsidR="00652C5D">
          <w:rPr>
            <w:rFonts w:ascii="Times New Roman" w:hAnsi="Times New Roman" w:cs="Times New Roman"/>
            <w:sz w:val="24"/>
            <w:szCs w:val="24"/>
          </w:rPr>
          <w:t>.</w:t>
        </w:r>
        <w:r w:rsidR="0024218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94" w:author="Yang Qu" w:date="2018-05-14T06:39:00Z">
        <w:r w:rsidR="006C7A18">
          <w:rPr>
            <w:rFonts w:ascii="Times New Roman" w:hAnsi="Times New Roman" w:cs="Times New Roman"/>
            <w:sz w:val="24"/>
            <w:szCs w:val="24"/>
          </w:rPr>
          <w:t xml:space="preserve">(16) is thus reduced to form </w:t>
        </w:r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'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x=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'</m:t>
              </m:r>
            </m:sup>
          </m:sSup>
        </m:oMath>
        <w:r w:rsidR="006C7A18">
          <w:rPr>
            <w:rFonts w:ascii="Times New Roman" w:hAnsi="Times New Roman" w:cs="Times New Roman"/>
            <w:noProof/>
            <w:sz w:val="24"/>
            <w:szCs w:val="24"/>
          </w:rPr>
          <w:t xml:space="preserve">, where  </w:t>
        </w:r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'</m:t>
              </m:r>
            </m:sup>
          </m:sSup>
        </m:oMath>
        <w:r w:rsidR="006C7A18">
          <w:rPr>
            <w:rFonts w:ascii="Times New Roman" w:hAnsi="Times New Roman" w:cs="Times New Roman"/>
            <w:noProof/>
            <w:sz w:val="24"/>
            <w:szCs w:val="24"/>
          </w:rPr>
          <w:t xml:space="preserve"> is lower diagonal, and </w:t>
        </w:r>
      </w:ins>
      <w:r>
        <w:rPr>
          <w:rFonts w:ascii="Times New Roman" w:hAnsi="Times New Roman" w:cs="Times New Roman"/>
          <w:sz w:val="24"/>
          <w:szCs w:val="24"/>
        </w:rPr>
        <w:t>solution of eq. (15a</w:t>
      </w:r>
      <w:ins w:id="95" w:author="Yang Qu" w:date="2018-05-14T06:39:00Z">
        <w:r w:rsidR="006C7A18">
          <w:rPr>
            <w:rFonts w:ascii="Times New Roman" w:hAnsi="Times New Roman" w:cs="Times New Roman"/>
            <w:sz w:val="24"/>
            <w:szCs w:val="24"/>
          </w:rPr>
          <w:t xml:space="preserve"> and 16</w:t>
        </w:r>
      </w:ins>
      <w:r>
        <w:rPr>
          <w:rFonts w:ascii="Times New Roman" w:hAnsi="Times New Roman" w:cs="Times New Roman"/>
          <w:sz w:val="24"/>
          <w:szCs w:val="24"/>
        </w:rPr>
        <w:t>) will be readily obtained</w:t>
      </w:r>
      <w:r w:rsidR="00163BE3">
        <w:rPr>
          <w:rFonts w:ascii="Times New Roman" w:hAnsi="Times New Roman" w:cs="Times New Roman"/>
          <w:sz w:val="24"/>
          <w:szCs w:val="24"/>
        </w:rPr>
        <w:t xml:space="preserve"> for </w:t>
      </w:r>
      <w:r w:rsidR="00163BE3" w:rsidRPr="00A4257C">
        <w:rPr>
          <w:rFonts w:ascii="Times New Roman" w:hAnsi="Times New Roman" w:cs="Times New Roman"/>
          <w:sz w:val="24"/>
          <w:szCs w:val="24"/>
        </w:rPr>
        <w:t>x</w:t>
      </w:r>
      <w:r w:rsidR="00163B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8FADDA" w14:textId="2418A50A" w:rsidR="00323354" w:rsidRPr="00011572" w:rsidRDefault="000B273C" w:rsidP="00983203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11572">
        <w:rPr>
          <w:rFonts w:ascii="Times New Roman" w:hAnsi="Times New Roman" w:cs="Times New Roman"/>
          <w:sz w:val="24"/>
          <w:szCs w:val="24"/>
        </w:rPr>
        <w:t xml:space="preserve">Algorithm implementation </w:t>
      </w:r>
      <w:del w:id="96" w:author="Yang Qu" w:date="2018-05-14T06:39:00Z">
        <w:r w:rsidRPr="00011572" w:rsidDel="004772D1">
          <w:rPr>
            <w:rFonts w:ascii="Times New Roman" w:hAnsi="Times New Roman" w:cs="Times New Roman"/>
            <w:sz w:val="24"/>
            <w:szCs w:val="24"/>
          </w:rPr>
          <w:delText xml:space="preserve">to </w:delText>
        </w:r>
      </w:del>
      <w:ins w:id="97" w:author="Yang Qu" w:date="2018-05-14T06:39:00Z">
        <w:r w:rsidR="004772D1">
          <w:rPr>
            <w:rFonts w:ascii="Times New Roman" w:hAnsi="Times New Roman" w:cs="Times New Roman"/>
            <w:sz w:val="24"/>
            <w:szCs w:val="24"/>
          </w:rPr>
          <w:t>for</w:t>
        </w:r>
        <w:r w:rsidR="004772D1" w:rsidRPr="0001157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011572">
        <w:rPr>
          <w:rFonts w:ascii="Times New Roman" w:hAnsi="Times New Roman" w:cs="Times New Roman"/>
          <w:sz w:val="24"/>
          <w:szCs w:val="24"/>
        </w:rPr>
        <w:t xml:space="preserve">TEM </w:t>
      </w:r>
    </w:p>
    <w:p w14:paraId="07BD418A" w14:textId="72F04A49" w:rsidR="000B273C" w:rsidRPr="00011572" w:rsidRDefault="000B273C" w:rsidP="0001157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ins w:id="98" w:author="Yang Qu" w:date="2018-05-14T22:26:00Z">
        <w:r w:rsidR="00242182">
          <w:rPr>
            <w:rFonts w:ascii="Times New Roman" w:hAnsi="Times New Roman" w:cs="Times New Roman"/>
            <w:sz w:val="24"/>
            <w:szCs w:val="24"/>
          </w:rPr>
          <w:t xml:space="preserve"> the</w:t>
        </w:r>
      </w:ins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3AF2">
        <w:rPr>
          <w:rFonts w:ascii="Times New Roman" w:hAnsi="Times New Roman" w:cs="Times New Roman"/>
          <w:sz w:val="24"/>
          <w:szCs w:val="24"/>
        </w:rPr>
        <w:t xml:space="preserve">original </w:t>
      </w:r>
      <w:r>
        <w:rPr>
          <w:rFonts w:ascii="Times New Roman" w:hAnsi="Times New Roman" w:cs="Times New Roman"/>
          <w:sz w:val="24"/>
          <w:szCs w:val="24"/>
        </w:rPr>
        <w:t>TEM, carbon fluxes can be defined as:</w:t>
      </w:r>
    </w:p>
    <w:p w14:paraId="7D0D5AA9" w14:textId="7278D0AD" w:rsidR="00323354" w:rsidRPr="00A4257C" w:rsidRDefault="006655DD" w:rsidP="0037678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88"/>
        </w:rPr>
        <w:object w:dxaOrig="6640" w:dyaOrig="1460" w14:anchorId="72A80681">
          <v:shape id="_x0000_i1066" type="#_x0000_t75" alt="" style="width:330.8pt;height:72.7pt;mso-width-percent:0;mso-height-percent:0;mso-width-percent:0;mso-height-percent:0" o:ole="">
            <v:imagedata r:id="rId91" o:title=""/>
          </v:shape>
          <o:OLEObject Type="Embed" ProgID="Equation.DSMT4" ShapeID="_x0000_i1066" DrawAspect="Content" ObjectID="_1587843743" r:id="rId9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br/>
      </w:r>
      <w:r w:rsidR="00363AF2">
        <w:rPr>
          <w:rFonts w:ascii="Times New Roman" w:hAnsi="Times New Roman" w:cs="Times New Roman"/>
          <w:sz w:val="24"/>
          <w:szCs w:val="24"/>
        </w:rPr>
        <w:t xml:space="preserve"> Where net primary production (NPP) is defined as the difference of </w:t>
      </w:r>
      <w:r w:rsidR="00135273" w:rsidRPr="00A4257C">
        <w:rPr>
          <w:rFonts w:ascii="Times New Roman" w:hAnsi="Times New Roman" w:cs="Times New Roman"/>
          <w:sz w:val="24"/>
          <w:szCs w:val="24"/>
        </w:rPr>
        <w:t xml:space="preserve">GPP </w:t>
      </w:r>
      <w:r w:rsidR="00363AF2">
        <w:rPr>
          <w:rFonts w:ascii="Times New Roman" w:hAnsi="Times New Roman" w:cs="Times New Roman"/>
          <w:sz w:val="24"/>
          <w:szCs w:val="24"/>
        </w:rPr>
        <w:t xml:space="preserve">and plant maintenance </w:t>
      </w:r>
      <w:r w:rsidR="008C5AD8">
        <w:rPr>
          <w:rFonts w:ascii="Times New Roman" w:hAnsi="Times New Roman" w:cs="Times New Roman"/>
          <w:sz w:val="24"/>
          <w:szCs w:val="24"/>
        </w:rPr>
        <w:t>respiration (</w:t>
      </w:r>
      <w:r w:rsidR="00363AF2">
        <w:rPr>
          <w:rFonts w:ascii="Times New Roman" w:hAnsi="Times New Roman" w:cs="Times New Roman"/>
          <w:sz w:val="24"/>
          <w:szCs w:val="24"/>
        </w:rPr>
        <w:t xml:space="preserve">MR) and growth respiration (GR).  MR is assumed as a function of </w:t>
      </w:r>
      <w:del w:id="99" w:author="Yang Qu" w:date="2018-05-01T13:03:00Z">
        <w:r w:rsidR="00363AF2" w:rsidDel="00E5455E">
          <w:rPr>
            <w:rFonts w:ascii="Times New Roman" w:hAnsi="Times New Roman" w:cs="Times New Roman"/>
            <w:sz w:val="24"/>
            <w:szCs w:val="24"/>
          </w:rPr>
          <w:delText>V</w:delText>
        </w:r>
        <w:r w:rsidR="00363AF2" w:rsidRPr="00011572" w:rsidDel="00E5455E">
          <w:rPr>
            <w:rFonts w:ascii="Times New Roman" w:hAnsi="Times New Roman" w:cs="Times New Roman"/>
            <w:sz w:val="24"/>
            <w:szCs w:val="24"/>
            <w:vertAlign w:val="subscript"/>
          </w:rPr>
          <w:delText>C</w:delText>
        </w:r>
        <w:r w:rsidR="00363AF2" w:rsidDel="00E5455E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100" w:author="Yang Qu" w:date="2018-05-01T13:03:00Z">
        <w:r w:rsidR="00E5455E">
          <w:rPr>
            <w:rFonts w:ascii="Times New Roman" w:hAnsi="Times New Roman" w:cs="Times New Roman"/>
            <w:sz w:val="24"/>
            <w:szCs w:val="24"/>
          </w:rPr>
          <w:t xml:space="preserve"> C</w:t>
        </w:r>
        <w:r w:rsidR="00E5455E" w:rsidRPr="00E5455E">
          <w:rPr>
            <w:rFonts w:ascii="Times New Roman" w:hAnsi="Times New Roman" w:cs="Times New Roman"/>
            <w:sz w:val="24"/>
            <w:szCs w:val="24"/>
            <w:vertAlign w:val="subscript"/>
            <w:rPrChange w:id="101" w:author="Yang Qu" w:date="2018-05-01T13:03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V</w:t>
        </w:r>
        <w:r w:rsidR="00E5455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363AF2">
        <w:rPr>
          <w:rFonts w:ascii="Times New Roman" w:hAnsi="Times New Roman" w:cs="Times New Roman"/>
          <w:sz w:val="24"/>
          <w:szCs w:val="24"/>
        </w:rPr>
        <w:t>and temperature (K</w:t>
      </w:r>
      <w:r w:rsidR="00363AF2" w:rsidRPr="00011572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="00363AF2">
        <w:rPr>
          <w:rFonts w:ascii="Times New Roman" w:hAnsi="Times New Roman" w:cs="Times New Roman"/>
          <w:sz w:val="24"/>
          <w:szCs w:val="24"/>
        </w:rPr>
        <w:t xml:space="preserve">).  Here we revised MR calculation: </w:t>
      </w:r>
    </w:p>
    <w:p w14:paraId="571669EF" w14:textId="4C57D455" w:rsidR="005A7967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C200F">
        <w:rPr>
          <w:noProof/>
          <w:position w:val="-32"/>
        </w:rPr>
        <w:object w:dxaOrig="5740" w:dyaOrig="760" w14:anchorId="7E55AE73">
          <v:shape id="_x0000_i1067" type="#_x0000_t75" alt="" style="width:287.3pt;height:38.05pt;mso-width-percent:0;mso-height-percent:0;mso-width-percent:0;mso-height-percent:0" o:ole="">
            <v:imagedata r:id="rId93" o:title=""/>
          </v:shape>
          <o:OLEObject Type="Embed" ProgID="Equation.DSMT4" ShapeID="_x0000_i1067" DrawAspect="Content" ObjectID="_1587843744" r:id="rId94"/>
        </w:object>
      </w:r>
    </w:p>
    <w:p w14:paraId="60A3D7B8" w14:textId="35FBD8E3" w:rsidR="001734A0" w:rsidRDefault="00363AF2" w:rsidP="008608D4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net ecosystem production (NEP) is defined as the difference between NPP and heterotrophic respiration (R</w:t>
      </w:r>
      <w:r w:rsidRPr="00011572">
        <w:rPr>
          <w:rFonts w:ascii="Times New Roman" w:hAnsi="Times New Roman" w:cs="Times New Roman"/>
          <w:sz w:val="24"/>
          <w:szCs w:val="24"/>
          <w:vertAlign w:val="subscript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8A4D587" w14:textId="0CC6669F" w:rsidR="00172606" w:rsidRDefault="008608D4" w:rsidP="006964BA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basic</w:t>
      </w:r>
      <w:r w:rsidR="001734A0">
        <w:rPr>
          <w:rFonts w:ascii="Times New Roman" w:hAnsi="Times New Roman" w:cs="Times New Roman"/>
          <w:sz w:val="24"/>
          <w:szCs w:val="24"/>
        </w:rPr>
        <w:t xml:space="preserve"> workflo</w:t>
      </w:r>
      <w:r>
        <w:rPr>
          <w:rFonts w:ascii="Times New Roman" w:hAnsi="Times New Roman" w:cs="Times New Roman"/>
          <w:sz w:val="24"/>
          <w:szCs w:val="24"/>
        </w:rPr>
        <w:t>w to implement the method is</w:t>
      </w:r>
      <w:r w:rsidR="006964BA">
        <w:rPr>
          <w:rFonts w:ascii="Times New Roman" w:hAnsi="Times New Roman" w:cs="Times New Roman"/>
          <w:sz w:val="24"/>
          <w:szCs w:val="24"/>
        </w:rPr>
        <w:t xml:space="preserve">: 1) </w:t>
      </w:r>
      <w:r w:rsidR="008D3206">
        <w:rPr>
          <w:rFonts w:ascii="Times New Roman" w:hAnsi="Times New Roman" w:cs="Times New Roman"/>
          <w:sz w:val="24"/>
          <w:szCs w:val="24"/>
        </w:rPr>
        <w:t>lineariz</w:t>
      </w:r>
      <w:r w:rsidR="006964BA">
        <w:rPr>
          <w:rFonts w:ascii="Times New Roman" w:hAnsi="Times New Roman" w:cs="Times New Roman"/>
          <w:sz w:val="24"/>
          <w:szCs w:val="24"/>
        </w:rPr>
        <w:t xml:space="preserve">ing </w:t>
      </w:r>
      <w:r w:rsidR="001734A0">
        <w:rPr>
          <w:rFonts w:ascii="Times New Roman" w:hAnsi="Times New Roman" w:cs="Times New Roman"/>
          <w:sz w:val="24"/>
          <w:szCs w:val="24"/>
        </w:rPr>
        <w:t xml:space="preserve">TEM </w:t>
      </w:r>
      <w:r w:rsidR="008D3206">
        <w:rPr>
          <w:rFonts w:ascii="Times New Roman" w:hAnsi="Times New Roman" w:cs="Times New Roman"/>
          <w:sz w:val="24"/>
          <w:szCs w:val="24"/>
        </w:rPr>
        <w:t xml:space="preserve">first to get </w:t>
      </w:r>
      <w:r w:rsidR="006964BA">
        <w:rPr>
          <w:rFonts w:ascii="Times New Roman" w:hAnsi="Times New Roman" w:cs="Times New Roman"/>
          <w:sz w:val="24"/>
          <w:szCs w:val="24"/>
        </w:rPr>
        <w:t xml:space="preserve">a </w:t>
      </w:r>
      <w:r w:rsidR="008D3206">
        <w:rPr>
          <w:rFonts w:ascii="Times New Roman" w:hAnsi="Times New Roman" w:cs="Times New Roman"/>
          <w:sz w:val="24"/>
          <w:szCs w:val="24"/>
        </w:rPr>
        <w:t>sparse matrix with n-variable</w:t>
      </w:r>
      <w:ins w:id="102" w:author="Yang Qu" w:date="2018-05-01T13:21:00Z">
        <w:r w:rsidR="00822149">
          <w:rPr>
            <w:rFonts w:ascii="Times New Roman" w:hAnsi="Times New Roman" w:cs="Times New Roman"/>
            <w:sz w:val="24"/>
            <w:szCs w:val="24"/>
          </w:rPr>
          <w:t xml:space="preserve"> (for TEM n=5)</w:t>
        </w:r>
      </w:ins>
      <w:r w:rsidR="008D3206">
        <w:rPr>
          <w:rFonts w:ascii="Times New Roman" w:hAnsi="Times New Roman" w:cs="Times New Roman"/>
          <w:sz w:val="24"/>
          <w:szCs w:val="24"/>
        </w:rPr>
        <w:t xml:space="preserve"> system</w:t>
      </w:r>
      <w:r w:rsidR="006964BA">
        <w:rPr>
          <w:rFonts w:ascii="Times New Roman" w:hAnsi="Times New Roman" w:cs="Times New Roman"/>
          <w:sz w:val="24"/>
          <w:szCs w:val="24"/>
        </w:rPr>
        <w:t>; 2)</w:t>
      </w:r>
      <w:r w:rsidR="008D3206">
        <w:rPr>
          <w:rFonts w:ascii="Times New Roman" w:hAnsi="Times New Roman" w:cs="Times New Roman"/>
          <w:sz w:val="24"/>
          <w:szCs w:val="24"/>
        </w:rPr>
        <w:t xml:space="preserve"> perform</w:t>
      </w:r>
      <w:r w:rsidR="006964BA">
        <w:rPr>
          <w:rFonts w:ascii="Times New Roman" w:hAnsi="Times New Roman" w:cs="Times New Roman"/>
          <w:sz w:val="24"/>
          <w:szCs w:val="24"/>
        </w:rPr>
        <w:t>ing</w:t>
      </w:r>
      <w:r w:rsidR="008D3206">
        <w:rPr>
          <w:rFonts w:ascii="Times New Roman" w:hAnsi="Times New Roman" w:cs="Times New Roman"/>
          <w:sz w:val="24"/>
          <w:szCs w:val="24"/>
        </w:rPr>
        <w:t xml:space="preserve"> Gaussian elimination for the linear system</w:t>
      </w:r>
      <w:r w:rsidR="006964BA">
        <w:rPr>
          <w:rFonts w:ascii="Times New Roman" w:hAnsi="Times New Roman" w:cs="Times New Roman"/>
          <w:sz w:val="24"/>
          <w:szCs w:val="24"/>
        </w:rPr>
        <w:t xml:space="preserve">; 3) </w:t>
      </w:r>
      <w:r w:rsidR="008D3206">
        <w:rPr>
          <w:rFonts w:ascii="Times New Roman" w:hAnsi="Times New Roman" w:cs="Times New Roman"/>
          <w:sz w:val="24"/>
          <w:szCs w:val="24"/>
        </w:rPr>
        <w:t>solv</w:t>
      </w:r>
      <w:r w:rsidR="003B75C4">
        <w:rPr>
          <w:rFonts w:ascii="Times New Roman" w:hAnsi="Times New Roman" w:cs="Times New Roman"/>
          <w:sz w:val="24"/>
          <w:szCs w:val="24"/>
        </w:rPr>
        <w:t xml:space="preserve">ing </w:t>
      </w:r>
      <w:r w:rsidR="006964BA">
        <w:rPr>
          <w:rFonts w:ascii="Times New Roman" w:hAnsi="Times New Roman" w:cs="Times New Roman"/>
          <w:sz w:val="24"/>
          <w:szCs w:val="24"/>
        </w:rPr>
        <w:t xml:space="preserve">the </w:t>
      </w:r>
      <w:r w:rsidR="008D3206">
        <w:rPr>
          <w:rFonts w:ascii="Times New Roman" w:hAnsi="Times New Roman" w:cs="Times New Roman"/>
          <w:sz w:val="24"/>
          <w:szCs w:val="24"/>
        </w:rPr>
        <w:t xml:space="preserve">sparse matrix to acquire </w:t>
      </w:r>
      <w:r w:rsidR="006964BA">
        <w:rPr>
          <w:rFonts w:ascii="Times New Roman" w:hAnsi="Times New Roman" w:cs="Times New Roman"/>
          <w:sz w:val="24"/>
          <w:szCs w:val="24"/>
        </w:rPr>
        <w:t xml:space="preserve">the </w:t>
      </w:r>
      <w:r w:rsidR="008D3206">
        <w:rPr>
          <w:rFonts w:ascii="Times New Roman" w:hAnsi="Times New Roman" w:cs="Times New Roman"/>
          <w:sz w:val="24"/>
          <w:szCs w:val="24"/>
        </w:rPr>
        <w:t>state variable values</w:t>
      </w:r>
      <w:r w:rsidR="006964BA">
        <w:rPr>
          <w:rFonts w:ascii="Times New Roman" w:hAnsi="Times New Roman" w:cs="Times New Roman"/>
          <w:sz w:val="24"/>
          <w:szCs w:val="24"/>
        </w:rPr>
        <w:t xml:space="preserve"> (Figure 1)</w:t>
      </w:r>
      <w:r w:rsidR="008D3206">
        <w:rPr>
          <w:rFonts w:ascii="Times New Roman" w:hAnsi="Times New Roman" w:cs="Times New Roman"/>
          <w:sz w:val="24"/>
          <w:szCs w:val="24"/>
        </w:rPr>
        <w:t>.</w:t>
      </w:r>
      <w:r w:rsidR="006964BA">
        <w:rPr>
          <w:rFonts w:ascii="Times New Roman" w:hAnsi="Times New Roman" w:cs="Times New Roman"/>
          <w:sz w:val="24"/>
          <w:szCs w:val="24"/>
        </w:rPr>
        <w:t xml:space="preserve"> </w:t>
      </w:r>
      <w:r w:rsidR="005A01CB">
        <w:rPr>
          <w:rFonts w:ascii="Times New Roman" w:hAnsi="Times New Roman" w:cs="Times New Roman"/>
          <w:sz w:val="24"/>
          <w:szCs w:val="24"/>
        </w:rPr>
        <w:t>To ad</w:t>
      </w:r>
      <w:r w:rsidR="006964BA">
        <w:rPr>
          <w:rFonts w:ascii="Times New Roman" w:hAnsi="Times New Roman" w:cs="Times New Roman"/>
          <w:sz w:val="24"/>
          <w:szCs w:val="24"/>
        </w:rPr>
        <w:t>a</w:t>
      </w:r>
      <w:r w:rsidR="005A01CB">
        <w:rPr>
          <w:rFonts w:ascii="Times New Roman" w:hAnsi="Times New Roman" w:cs="Times New Roman"/>
          <w:sz w:val="24"/>
          <w:szCs w:val="24"/>
        </w:rPr>
        <w:t xml:space="preserve">pt this method to </w:t>
      </w:r>
      <w:r w:rsidR="006964BA">
        <w:rPr>
          <w:rFonts w:ascii="Times New Roman" w:hAnsi="Times New Roman" w:cs="Times New Roman"/>
          <w:sz w:val="24"/>
          <w:szCs w:val="24"/>
        </w:rPr>
        <w:t xml:space="preserve">a </w:t>
      </w:r>
      <w:r w:rsidR="005A01CB">
        <w:rPr>
          <w:rFonts w:ascii="Times New Roman" w:hAnsi="Times New Roman" w:cs="Times New Roman"/>
          <w:sz w:val="24"/>
          <w:szCs w:val="24"/>
        </w:rPr>
        <w:t>daily version of TE</w:t>
      </w:r>
      <w:r w:rsidR="008E57BC">
        <w:rPr>
          <w:rFonts w:ascii="Times New Roman" w:hAnsi="Times New Roman" w:cs="Times New Roman"/>
          <w:sz w:val="24"/>
          <w:szCs w:val="24"/>
        </w:rPr>
        <w:t>M, we change</w:t>
      </w:r>
      <w:r w:rsidR="006964BA">
        <w:rPr>
          <w:rFonts w:ascii="Times New Roman" w:hAnsi="Times New Roman" w:cs="Times New Roman"/>
          <w:sz w:val="24"/>
          <w:szCs w:val="24"/>
        </w:rPr>
        <w:t>d</w:t>
      </w:r>
      <w:r w:rsidR="008E57BC">
        <w:rPr>
          <w:rFonts w:ascii="Times New Roman" w:hAnsi="Times New Roman" w:cs="Times New Roman"/>
          <w:sz w:val="24"/>
          <w:szCs w:val="24"/>
        </w:rPr>
        <w:t xml:space="preserve"> </w:t>
      </w:r>
      <w:r w:rsidR="006964BA">
        <w:rPr>
          <w:rFonts w:ascii="Times New Roman" w:hAnsi="Times New Roman" w:cs="Times New Roman"/>
          <w:sz w:val="24"/>
          <w:szCs w:val="24"/>
        </w:rPr>
        <w:t xml:space="preserve">the </w:t>
      </w:r>
      <w:r w:rsidR="008E57BC">
        <w:rPr>
          <w:rFonts w:ascii="Times New Roman" w:hAnsi="Times New Roman" w:cs="Times New Roman"/>
          <w:sz w:val="24"/>
          <w:szCs w:val="24"/>
        </w:rPr>
        <w:t xml:space="preserve">cyclic condition T from </w:t>
      </w:r>
      <w:r w:rsidR="005A01CB">
        <w:rPr>
          <w:rFonts w:ascii="Times New Roman" w:hAnsi="Times New Roman" w:cs="Times New Roman"/>
          <w:sz w:val="24"/>
          <w:szCs w:val="24"/>
        </w:rPr>
        <w:t>12</w:t>
      </w:r>
      <w:r w:rsidR="008E57BC">
        <w:rPr>
          <w:rFonts w:ascii="Times New Roman" w:hAnsi="Times New Roman" w:cs="Times New Roman"/>
          <w:sz w:val="24"/>
          <w:szCs w:val="24"/>
        </w:rPr>
        <w:t xml:space="preserve"> to </w:t>
      </w:r>
      <w:r w:rsidR="005A01CB">
        <w:rPr>
          <w:rFonts w:ascii="Times New Roman" w:hAnsi="Times New Roman" w:cs="Times New Roman"/>
          <w:sz w:val="24"/>
          <w:szCs w:val="24"/>
        </w:rPr>
        <w:t xml:space="preserve">365. The </w:t>
      </w:r>
      <w:r w:rsidR="006964BA">
        <w:rPr>
          <w:rFonts w:ascii="Times New Roman" w:hAnsi="Times New Roman" w:cs="Times New Roman"/>
          <w:sz w:val="24"/>
          <w:szCs w:val="24"/>
        </w:rPr>
        <w:t xml:space="preserve">other steps are </w:t>
      </w:r>
      <w:r w:rsidR="005A01CB">
        <w:rPr>
          <w:rFonts w:ascii="Times New Roman" w:hAnsi="Times New Roman" w:cs="Times New Roman"/>
          <w:sz w:val="24"/>
          <w:szCs w:val="24"/>
        </w:rPr>
        <w:t>the same as monthly version</w:t>
      </w:r>
      <w:r w:rsidR="006964BA">
        <w:rPr>
          <w:rFonts w:ascii="Times New Roman" w:hAnsi="Times New Roman" w:cs="Times New Roman"/>
          <w:sz w:val="24"/>
          <w:szCs w:val="24"/>
        </w:rPr>
        <w:t>. We tested the new method for carbon only version and carbon-nitrogen coupled version of TEM</w:t>
      </w:r>
      <w:r w:rsidR="009B719F">
        <w:rPr>
          <w:rFonts w:ascii="Times New Roman" w:hAnsi="Times New Roman" w:cs="Times New Roman"/>
          <w:sz w:val="24"/>
          <w:szCs w:val="24"/>
        </w:rPr>
        <w:t xml:space="preserve"> for different </w:t>
      </w:r>
      <w:ins w:id="103" w:author="Yang Qu" w:date="2018-05-14T22:26:00Z">
        <w:r w:rsidR="00242182">
          <w:rPr>
            <w:rFonts w:ascii="Times New Roman" w:hAnsi="Times New Roman" w:cs="Times New Roman"/>
            <w:sz w:val="24"/>
            <w:szCs w:val="24"/>
          </w:rPr>
          <w:t>plant functional types (</w:t>
        </w:r>
      </w:ins>
      <w:r w:rsidR="009B719F">
        <w:rPr>
          <w:rFonts w:ascii="Times New Roman" w:hAnsi="Times New Roman" w:cs="Times New Roman"/>
          <w:sz w:val="24"/>
          <w:szCs w:val="24"/>
        </w:rPr>
        <w:t>PFTs</w:t>
      </w:r>
      <w:ins w:id="104" w:author="Yang Qu" w:date="2018-05-14T22:26:00Z">
        <w:r w:rsidR="00242182">
          <w:rPr>
            <w:rFonts w:ascii="Times New Roman" w:hAnsi="Times New Roman" w:cs="Times New Roman"/>
            <w:sz w:val="24"/>
            <w:szCs w:val="24"/>
          </w:rPr>
          <w:t>)</w:t>
        </w:r>
      </w:ins>
      <w:r w:rsidR="009B719F">
        <w:rPr>
          <w:rFonts w:ascii="Times New Roman" w:hAnsi="Times New Roman" w:cs="Times New Roman"/>
          <w:sz w:val="24"/>
          <w:szCs w:val="24"/>
        </w:rPr>
        <w:t xml:space="preserve"> (Table 1)</w:t>
      </w:r>
      <w:r w:rsidR="006964BA">
        <w:rPr>
          <w:rFonts w:ascii="Times New Roman" w:hAnsi="Times New Roman" w:cs="Times New Roman"/>
          <w:sz w:val="24"/>
          <w:szCs w:val="24"/>
        </w:rPr>
        <w:t xml:space="preserve">. </w:t>
      </w:r>
      <w:r w:rsidR="00172606">
        <w:rPr>
          <w:rFonts w:ascii="Times New Roman" w:hAnsi="Times New Roman" w:cs="Times New Roman"/>
          <w:sz w:val="24"/>
          <w:szCs w:val="24"/>
        </w:rPr>
        <w:t xml:space="preserve"> Specifically, for</w:t>
      </w:r>
      <w:r w:rsidR="00631959">
        <w:rPr>
          <w:rFonts w:ascii="Times New Roman" w:hAnsi="Times New Roman" w:cs="Times New Roman"/>
          <w:sz w:val="24"/>
          <w:szCs w:val="24"/>
        </w:rPr>
        <w:t xml:space="preserve"> the</w:t>
      </w:r>
      <w:r w:rsidR="00172606">
        <w:rPr>
          <w:rFonts w:ascii="Times New Roman" w:hAnsi="Times New Roman" w:cs="Times New Roman"/>
          <w:sz w:val="24"/>
          <w:szCs w:val="24"/>
        </w:rPr>
        <w:t xml:space="preserve"> carbon only version, we only solve</w:t>
      </w:r>
      <w:r w:rsidR="00631959">
        <w:rPr>
          <w:rFonts w:ascii="Times New Roman" w:hAnsi="Times New Roman" w:cs="Times New Roman"/>
          <w:sz w:val="24"/>
          <w:szCs w:val="24"/>
        </w:rPr>
        <w:t>d</w:t>
      </w:r>
      <w:r w:rsidR="00172606">
        <w:rPr>
          <w:rFonts w:ascii="Times New Roman" w:hAnsi="Times New Roman" w:cs="Times New Roman"/>
          <w:sz w:val="24"/>
          <w:szCs w:val="24"/>
        </w:rPr>
        <w:t xml:space="preserve"> the differential equations that govern the carbon dynamics, while for </w:t>
      </w:r>
      <w:r w:rsidR="00631959">
        <w:rPr>
          <w:rFonts w:ascii="Times New Roman" w:hAnsi="Times New Roman" w:cs="Times New Roman"/>
          <w:sz w:val="24"/>
          <w:szCs w:val="24"/>
        </w:rPr>
        <w:t xml:space="preserve">the </w:t>
      </w:r>
      <w:r w:rsidR="00172606">
        <w:rPr>
          <w:rFonts w:ascii="Times New Roman" w:hAnsi="Times New Roman" w:cs="Times New Roman"/>
          <w:sz w:val="24"/>
          <w:szCs w:val="24"/>
        </w:rPr>
        <w:t>carbon-nitrogen coupled version, we solve</w:t>
      </w:r>
      <w:r w:rsidR="00631959">
        <w:rPr>
          <w:rFonts w:ascii="Times New Roman" w:hAnsi="Times New Roman" w:cs="Times New Roman"/>
          <w:sz w:val="24"/>
          <w:szCs w:val="24"/>
        </w:rPr>
        <w:t>d</w:t>
      </w:r>
      <w:r w:rsidR="00172606">
        <w:rPr>
          <w:rFonts w:ascii="Times New Roman" w:hAnsi="Times New Roman" w:cs="Times New Roman"/>
          <w:sz w:val="24"/>
          <w:szCs w:val="24"/>
        </w:rPr>
        <w:t xml:space="preserve"> </w:t>
      </w:r>
      <w:r w:rsidR="00631959">
        <w:rPr>
          <w:rFonts w:ascii="Times New Roman" w:hAnsi="Times New Roman" w:cs="Times New Roman"/>
          <w:sz w:val="24"/>
          <w:szCs w:val="24"/>
        </w:rPr>
        <w:t xml:space="preserve">the </w:t>
      </w:r>
      <w:r w:rsidR="00172606">
        <w:rPr>
          <w:rFonts w:ascii="Times New Roman" w:hAnsi="Times New Roman" w:cs="Times New Roman"/>
          <w:sz w:val="24"/>
          <w:szCs w:val="24"/>
        </w:rPr>
        <w:t xml:space="preserve">differential equations that govern both carbon and nitrogen dynamics in the system.  For </w:t>
      </w:r>
      <w:r w:rsidR="00631959">
        <w:rPr>
          <w:rFonts w:ascii="Times New Roman" w:hAnsi="Times New Roman" w:cs="Times New Roman"/>
          <w:sz w:val="24"/>
          <w:szCs w:val="24"/>
        </w:rPr>
        <w:t xml:space="preserve">the </w:t>
      </w:r>
      <w:r w:rsidR="00172606">
        <w:rPr>
          <w:rFonts w:ascii="Times New Roman" w:hAnsi="Times New Roman" w:cs="Times New Roman"/>
          <w:sz w:val="24"/>
          <w:szCs w:val="24"/>
        </w:rPr>
        <w:t xml:space="preserve">both versions, the spin-up process strives to reach a steady state for carbon pools and fluxes. </w:t>
      </w:r>
    </w:p>
    <w:p w14:paraId="7ABE042E" w14:textId="69BCFCF8" w:rsidR="00733B15" w:rsidDel="00242182" w:rsidRDefault="00812252" w:rsidP="00DE16F2">
      <w:pPr>
        <w:spacing w:line="480" w:lineRule="auto"/>
        <w:rPr>
          <w:del w:id="105" w:author="Yang Qu" w:date="2018-05-14T22:27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8248E" w:rsidRPr="00A4257C">
        <w:rPr>
          <w:rFonts w:ascii="Times New Roman" w:hAnsi="Times New Roman" w:cs="Times New Roman"/>
          <w:sz w:val="24"/>
          <w:szCs w:val="24"/>
        </w:rPr>
        <w:t xml:space="preserve">Results and </w:t>
      </w:r>
      <w:proofErr w:type="spellStart"/>
      <w:r w:rsidR="0008248E" w:rsidRPr="00A4257C">
        <w:rPr>
          <w:rFonts w:ascii="Times New Roman" w:hAnsi="Times New Roman" w:cs="Times New Roman"/>
          <w:sz w:val="24"/>
          <w:szCs w:val="24"/>
        </w:rPr>
        <w:t>Discussion</w:t>
      </w:r>
    </w:p>
    <w:p w14:paraId="56E16D35" w14:textId="247D836D" w:rsidR="00B743F7" w:rsidRDefault="00F8398E" w:rsidP="007D728E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Harvard Forest site, the traditional spin-up method took 564 years to get the steady state </w:t>
      </w:r>
      <w:r w:rsidR="00C71734">
        <w:rPr>
          <w:rFonts w:ascii="Times New Roman" w:hAnsi="Times New Roman" w:cs="Times New Roman"/>
          <w:sz w:val="24"/>
          <w:szCs w:val="24"/>
        </w:rPr>
        <w:t>for both</w:t>
      </w:r>
      <w:r w:rsidR="00C71734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the carbon-only and coupled carbon–nitrogen </w:t>
      </w:r>
      <w:r w:rsidR="00A2516E" w:rsidRPr="00A4257C">
        <w:rPr>
          <w:rFonts w:ascii="Times New Roman" w:hAnsi="Times New Roman" w:cs="Times New Roman"/>
          <w:sz w:val="24"/>
          <w:szCs w:val="24"/>
        </w:rPr>
        <w:t>simulations</w:t>
      </w:r>
      <w:r>
        <w:rPr>
          <w:rFonts w:ascii="Times New Roman" w:hAnsi="Times New Roman" w:cs="Times New Roman"/>
          <w:sz w:val="24"/>
          <w:szCs w:val="24"/>
        </w:rPr>
        <w:t xml:space="preserve"> with annual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NEP </w:t>
      </w:r>
      <w:r>
        <w:rPr>
          <w:rFonts w:ascii="Times New Roman" w:hAnsi="Times New Roman" w:cs="Times New Roman"/>
          <w:sz w:val="24"/>
          <w:szCs w:val="24"/>
        </w:rPr>
        <w:t xml:space="preserve">less </w:t>
      </w:r>
      <w:r w:rsidR="00011572">
        <w:rPr>
          <w:rFonts w:ascii="Times New Roman" w:hAnsi="Times New Roman" w:cs="Times New Roman"/>
          <w:sz w:val="24"/>
          <w:szCs w:val="24"/>
        </w:rPr>
        <w:t xml:space="preserve">than </w:t>
      </w:r>
      <w:r w:rsidR="001B0DAD">
        <w:rPr>
          <w:rFonts w:ascii="Times New Roman" w:hAnsi="Times New Roman" w:cs="Times New Roman"/>
          <w:sz w:val="24"/>
          <w:szCs w:val="24"/>
        </w:rPr>
        <w:t>0.</w:t>
      </w:r>
      <w:r w:rsidR="00011572" w:rsidRPr="00A4257C">
        <w:rPr>
          <w:rFonts w:ascii="Times New Roman" w:hAnsi="Times New Roman" w:cs="Times New Roman"/>
          <w:sz w:val="24"/>
          <w:szCs w:val="24"/>
        </w:rPr>
        <w:t>1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 g</w:t>
      </w:r>
      <w:r w:rsidR="00422A0B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C</w:t>
      </w:r>
      <w:r w:rsidR="00422A0B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m</w:t>
      </w:r>
      <w:r w:rsidR="00B743F7" w:rsidRPr="004C38A7">
        <w:rPr>
          <w:rFonts w:ascii="Times New Roman" w:hAnsi="Times New Roman" w:cs="Times New Roman"/>
          <w:sz w:val="24"/>
          <w:szCs w:val="24"/>
          <w:vertAlign w:val="superscript"/>
        </w:rPr>
        <w:t xml:space="preserve">−2 </w:t>
      </w:r>
      <w:r w:rsidR="00B743F7" w:rsidRPr="00A4257C">
        <w:rPr>
          <w:rFonts w:ascii="Times New Roman" w:hAnsi="Times New Roman" w:cs="Times New Roman"/>
          <w:sz w:val="24"/>
          <w:szCs w:val="24"/>
        </w:rPr>
        <w:t>yr</w:t>
      </w:r>
      <w:r w:rsidR="00B743F7" w:rsidRPr="004C38A7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B5581D">
        <w:rPr>
          <w:rFonts w:ascii="Times New Roman" w:hAnsi="Times New Roman" w:cs="Times New Roman"/>
          <w:sz w:val="24"/>
          <w:szCs w:val="24"/>
        </w:rPr>
        <w:t xml:space="preserve"> (Fig</w:t>
      </w:r>
      <w:r w:rsidR="003B75C4">
        <w:rPr>
          <w:rFonts w:ascii="Times New Roman" w:hAnsi="Times New Roman" w:cs="Times New Roman"/>
          <w:sz w:val="24"/>
          <w:szCs w:val="24"/>
        </w:rPr>
        <w:t>ure 2</w:t>
      </w:r>
      <w:r w:rsidR="00C86B03">
        <w:rPr>
          <w:rFonts w:ascii="Times New Roman" w:hAnsi="Times New Roman" w:cs="Times New Roman"/>
          <w:sz w:val="24"/>
          <w:szCs w:val="24"/>
        </w:rPr>
        <w:t>).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 </w:t>
      </w:r>
      <w:ins w:id="106" w:author="Yang Qu" w:date="2018-05-14T22:27:00Z">
        <w:r w:rsidR="00242182">
          <w:rPr>
            <w:rFonts w:ascii="Times New Roman" w:hAnsi="Times New Roman" w:cs="Times New Roman"/>
            <w:sz w:val="24"/>
            <w:szCs w:val="24"/>
          </w:rPr>
          <w:t>In contrast, t</w:t>
        </w:r>
      </w:ins>
      <w:del w:id="107" w:author="Yang Qu" w:date="2018-05-14T22:27:00Z">
        <w:r w:rsidR="00B743F7" w:rsidRPr="00A4257C" w:rsidDel="00242182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="00B743F7" w:rsidRPr="00A4257C">
        <w:rPr>
          <w:rFonts w:ascii="Times New Roman" w:hAnsi="Times New Roman" w:cs="Times New Roman"/>
          <w:sz w:val="24"/>
          <w:szCs w:val="24"/>
        </w:rPr>
        <w:t xml:space="preserve">he improved method </w:t>
      </w:r>
      <w:r w:rsidR="001734A0">
        <w:rPr>
          <w:rFonts w:ascii="Times New Roman" w:hAnsi="Times New Roman" w:cs="Times New Roman"/>
          <w:sz w:val="24"/>
          <w:szCs w:val="24"/>
        </w:rPr>
        <w:t xml:space="preserve">took </w:t>
      </w:r>
      <w:r w:rsidR="00B743F7" w:rsidRPr="00A4257C">
        <w:rPr>
          <w:rFonts w:ascii="Times New Roman" w:hAnsi="Times New Roman" w:cs="Times New Roman"/>
          <w:sz w:val="24"/>
          <w:szCs w:val="24"/>
        </w:rPr>
        <w:t>72 y</w:t>
      </w:r>
      <w:r w:rsidR="00232502">
        <w:rPr>
          <w:rFonts w:ascii="Times New Roman" w:hAnsi="Times New Roman" w:cs="Times New Roman"/>
          <w:sz w:val="24"/>
          <w:szCs w:val="24"/>
        </w:rPr>
        <w:t>ear</w:t>
      </w:r>
      <w:r w:rsidR="00593F46">
        <w:rPr>
          <w:rFonts w:ascii="Times New Roman" w:hAnsi="Times New Roman" w:cs="Times New Roman"/>
          <w:sz w:val="24"/>
          <w:szCs w:val="24"/>
        </w:rPr>
        <w:t>s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 for the carbon</w:t>
      </w:r>
      <w:r w:rsidR="00C71734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only and</w:t>
      </w:r>
      <w:r w:rsidR="00790B50">
        <w:rPr>
          <w:rFonts w:ascii="Times New Roman" w:hAnsi="Times New Roman" w:cs="Times New Roman"/>
          <w:sz w:val="24"/>
          <w:szCs w:val="24"/>
        </w:rPr>
        <w:t xml:space="preserve"> </w:t>
      </w:r>
      <w:r w:rsidR="00A22B9A">
        <w:rPr>
          <w:rFonts w:ascii="Times New Roman" w:hAnsi="Times New Roman" w:cs="Times New Roman"/>
          <w:sz w:val="24"/>
          <w:szCs w:val="24"/>
        </w:rPr>
        <w:t>122</w:t>
      </w:r>
      <w:r w:rsidR="00A22B9A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22B9A">
        <w:rPr>
          <w:rFonts w:ascii="Times New Roman" w:hAnsi="Times New Roman" w:cs="Times New Roman"/>
          <w:sz w:val="24"/>
          <w:szCs w:val="24"/>
        </w:rPr>
        <w:t>for</w:t>
      </w:r>
      <w:r w:rsidR="00C71734">
        <w:rPr>
          <w:rFonts w:ascii="Times New Roman" w:hAnsi="Times New Roman" w:cs="Times New Roman"/>
          <w:sz w:val="24"/>
          <w:szCs w:val="24"/>
        </w:rPr>
        <w:t xml:space="preserve"> the </w:t>
      </w:r>
      <w:r w:rsidR="00B743F7" w:rsidRPr="00A4257C">
        <w:rPr>
          <w:rFonts w:ascii="Times New Roman" w:hAnsi="Times New Roman" w:cs="Times New Roman"/>
          <w:sz w:val="24"/>
          <w:szCs w:val="24"/>
        </w:rPr>
        <w:t>coupled carbon–nitrogen simu</w:t>
      </w:r>
      <w:r w:rsidR="00E10095">
        <w:rPr>
          <w:rFonts w:ascii="Times New Roman" w:hAnsi="Times New Roman" w:cs="Times New Roman"/>
          <w:sz w:val="24"/>
          <w:szCs w:val="24"/>
        </w:rPr>
        <w:t>lations, respectively</w:t>
      </w:r>
      <w:r w:rsidR="001F4713">
        <w:rPr>
          <w:rFonts w:ascii="Times New Roman" w:hAnsi="Times New Roman" w:cs="Times New Roman"/>
          <w:sz w:val="24"/>
          <w:szCs w:val="24"/>
        </w:rPr>
        <w:t xml:space="preserve">. </w:t>
      </w:r>
      <w:r w:rsidR="006B6CD0">
        <w:rPr>
          <w:rFonts w:ascii="Times New Roman" w:hAnsi="Times New Roman" w:cs="Times New Roman"/>
          <w:sz w:val="24"/>
          <w:szCs w:val="24"/>
        </w:rPr>
        <w:t xml:space="preserve"> F</w:t>
      </w:r>
      <w:r w:rsidR="00B743F7" w:rsidRPr="00A4257C">
        <w:rPr>
          <w:rFonts w:ascii="Times New Roman" w:hAnsi="Times New Roman" w:cs="Times New Roman"/>
          <w:sz w:val="24"/>
          <w:szCs w:val="24"/>
        </w:rPr>
        <w:t>or carbon and nitrogen pools</w:t>
      </w:r>
      <w:r w:rsidR="00C51717">
        <w:rPr>
          <w:rFonts w:ascii="Times New Roman" w:hAnsi="Times New Roman" w:cs="Times New Roman"/>
          <w:sz w:val="24"/>
          <w:szCs w:val="24"/>
        </w:rPr>
        <w:t>, it</w:t>
      </w:r>
      <w:r w:rsidR="007D728E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took </w:t>
      </w:r>
      <w:r w:rsidR="00E10095">
        <w:rPr>
          <w:rFonts w:ascii="Times New Roman" w:hAnsi="Times New Roman" w:cs="Times New Roman"/>
          <w:sz w:val="24"/>
          <w:szCs w:val="24"/>
        </w:rPr>
        <w:t>an</w:t>
      </w:r>
      <w:r w:rsidR="007D728E">
        <w:rPr>
          <w:rFonts w:ascii="Times New Roman" w:hAnsi="Times New Roman" w:cs="Times New Roman"/>
          <w:sz w:val="24"/>
          <w:szCs w:val="24"/>
        </w:rPr>
        <w:t xml:space="preserve">other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45 </w:t>
      </w:r>
      <w:r w:rsidR="007D728E">
        <w:rPr>
          <w:rFonts w:ascii="Times New Roman" w:hAnsi="Times New Roman" w:cs="Times New Roman"/>
          <w:sz w:val="24"/>
          <w:szCs w:val="24"/>
        </w:rPr>
        <w:t>years</w:t>
      </w:r>
      <w:r w:rsidR="00C51717">
        <w:rPr>
          <w:rFonts w:ascii="Times New Roman" w:hAnsi="Times New Roman" w:cs="Times New Roman"/>
          <w:sz w:val="24"/>
          <w:szCs w:val="24"/>
        </w:rPr>
        <w:t xml:space="preserve"> (equivalent cyclic time)</w:t>
      </w:r>
      <w:r w:rsidR="007D728E">
        <w:rPr>
          <w:rFonts w:ascii="Times New Roman" w:hAnsi="Times New Roman" w:cs="Times New Roman"/>
          <w:sz w:val="24"/>
          <w:szCs w:val="24"/>
        </w:rPr>
        <w:t xml:space="preserve"> to reach a steady state with NEP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less than </w:t>
      </w:r>
      <w:r w:rsidR="009E0D19">
        <w:rPr>
          <w:rFonts w:ascii="Times New Roman" w:hAnsi="Times New Roman" w:cs="Times New Roman"/>
          <w:sz w:val="24"/>
          <w:szCs w:val="24"/>
        </w:rPr>
        <w:t>0.</w:t>
      </w:r>
      <w:r w:rsidR="00B743F7" w:rsidRPr="00A4257C">
        <w:rPr>
          <w:rFonts w:ascii="Times New Roman" w:hAnsi="Times New Roman" w:cs="Times New Roman"/>
          <w:sz w:val="24"/>
          <w:szCs w:val="24"/>
        </w:rPr>
        <w:t>1 g</w:t>
      </w:r>
      <w:r w:rsidR="008766C4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C</w:t>
      </w:r>
      <w:r w:rsidR="008766C4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m</w:t>
      </w:r>
      <w:r w:rsidR="00B743F7" w:rsidRPr="00E465AC">
        <w:rPr>
          <w:rFonts w:ascii="Times New Roman" w:hAnsi="Times New Roman" w:cs="Times New Roman"/>
          <w:sz w:val="24"/>
          <w:szCs w:val="24"/>
          <w:vertAlign w:val="superscript"/>
        </w:rPr>
        <w:t>−2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 yr</w:t>
      </w:r>
      <w:r w:rsidR="00B743F7" w:rsidRPr="00E465AC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7D728E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In comparison with the traditional spin-up method</w:t>
      </w:r>
      <w:r w:rsidR="00A670C5">
        <w:rPr>
          <w:rFonts w:ascii="Times New Roman" w:hAnsi="Times New Roman" w:cs="Times New Roman"/>
          <w:sz w:val="24"/>
          <w:szCs w:val="24"/>
        </w:rPr>
        <w:t xml:space="preserve"> (Zhuang et al., 2003)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, the </w:t>
      </w:r>
      <w:r w:rsidR="007D728E">
        <w:rPr>
          <w:rFonts w:ascii="Times New Roman" w:hAnsi="Times New Roman" w:cs="Times New Roman"/>
          <w:sz w:val="24"/>
          <w:szCs w:val="24"/>
        </w:rPr>
        <w:t xml:space="preserve">new </w:t>
      </w:r>
      <w:r w:rsidR="006740AF">
        <w:rPr>
          <w:rFonts w:ascii="Times New Roman" w:hAnsi="Times New Roman" w:cs="Times New Roman"/>
          <w:sz w:val="24"/>
          <w:szCs w:val="24"/>
        </w:rPr>
        <w:t>method saved 6</w:t>
      </w:r>
      <w:r w:rsidR="00A670C5">
        <w:rPr>
          <w:rFonts w:ascii="Times New Roman" w:hAnsi="Times New Roman" w:cs="Times New Roman"/>
          <w:sz w:val="24"/>
          <w:szCs w:val="24"/>
        </w:rPr>
        <w:t>5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% of computational time </w:t>
      </w:r>
      <w:r w:rsidR="007D728E">
        <w:rPr>
          <w:rFonts w:ascii="Times New Roman" w:hAnsi="Times New Roman" w:cs="Times New Roman"/>
          <w:sz w:val="24"/>
          <w:szCs w:val="24"/>
        </w:rPr>
        <w:t xml:space="preserve">to </w:t>
      </w:r>
      <w:r w:rsidR="00B743F7" w:rsidRPr="00A4257C">
        <w:rPr>
          <w:rFonts w:ascii="Times New Roman" w:hAnsi="Times New Roman" w:cs="Times New Roman"/>
          <w:sz w:val="24"/>
          <w:szCs w:val="24"/>
        </w:rPr>
        <w:t>get</w:t>
      </w:r>
      <w:r w:rsidR="007D728E">
        <w:rPr>
          <w:rFonts w:ascii="Times New Roman" w:hAnsi="Times New Roman" w:cs="Times New Roman"/>
          <w:sz w:val="24"/>
          <w:szCs w:val="24"/>
        </w:rPr>
        <w:t xml:space="preserve"> the</w:t>
      </w:r>
      <w:r w:rsidR="007D728E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steady </w:t>
      </w:r>
      <w:r w:rsidR="00517EFD" w:rsidRPr="00A4257C">
        <w:rPr>
          <w:rFonts w:ascii="Times New Roman" w:hAnsi="Times New Roman" w:cs="Times New Roman"/>
          <w:sz w:val="24"/>
          <w:szCs w:val="24"/>
        </w:rPr>
        <w:t xml:space="preserve">state </w:t>
      </w:r>
      <w:r w:rsidR="00517EFD">
        <w:rPr>
          <w:rFonts w:ascii="Times New Roman" w:hAnsi="Times New Roman" w:cs="Times New Roman"/>
          <w:sz w:val="24"/>
          <w:szCs w:val="24"/>
        </w:rPr>
        <w:t>in</w:t>
      </w:r>
      <w:r w:rsidR="007D728E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the carbon-only simulations</w:t>
      </w:r>
      <w:r w:rsidR="00DC665B">
        <w:rPr>
          <w:rFonts w:ascii="Times New Roman" w:hAnsi="Times New Roman" w:cs="Times New Roman"/>
          <w:sz w:val="24"/>
          <w:szCs w:val="24"/>
        </w:rPr>
        <w:t xml:space="preserve"> </w:t>
      </w:r>
      <w:r w:rsidR="00DC665B">
        <w:rPr>
          <w:rFonts w:ascii="Times New Roman" w:hAnsi="Times New Roman" w:cs="Times New Roman"/>
          <w:sz w:val="24"/>
          <w:szCs w:val="24"/>
        </w:rPr>
        <w:lastRenderedPageBreak/>
        <w:t>(Table 2</w:t>
      </w:r>
      <w:r w:rsidR="00A670C5">
        <w:rPr>
          <w:rFonts w:ascii="Times New Roman" w:hAnsi="Times New Roman" w:cs="Times New Roman"/>
          <w:sz w:val="24"/>
          <w:szCs w:val="24"/>
        </w:rPr>
        <w:t>)</w:t>
      </w:r>
      <w:r w:rsidR="007D728E">
        <w:rPr>
          <w:rFonts w:ascii="Times New Roman" w:hAnsi="Times New Roman" w:cs="Times New Roman"/>
          <w:sz w:val="24"/>
          <w:szCs w:val="24"/>
        </w:rPr>
        <w:t xml:space="preserve">.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The differences in steady-state carbon pools between </w:t>
      </w:r>
      <w:r w:rsidR="00A670C5">
        <w:rPr>
          <w:rFonts w:ascii="Times New Roman" w:hAnsi="Times New Roman" w:cs="Times New Roman"/>
          <w:sz w:val="24"/>
          <w:szCs w:val="24"/>
        </w:rPr>
        <w:t xml:space="preserve">using </w:t>
      </w:r>
      <w:r w:rsidR="00B743F7" w:rsidRPr="00A4257C">
        <w:rPr>
          <w:rFonts w:ascii="Times New Roman" w:hAnsi="Times New Roman" w:cs="Times New Roman"/>
          <w:sz w:val="24"/>
          <w:szCs w:val="24"/>
        </w:rPr>
        <w:t>the new method and traditional spin-up methods were small</w:t>
      </w:r>
      <w:r w:rsidR="007D728E">
        <w:rPr>
          <w:rFonts w:ascii="Times New Roman" w:hAnsi="Times New Roman" w:cs="Times New Roman"/>
          <w:sz w:val="24"/>
          <w:szCs w:val="24"/>
        </w:rPr>
        <w:t xml:space="preserve"> (less than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 0.85%</w:t>
      </w:r>
      <w:r w:rsidR="007D728E">
        <w:rPr>
          <w:rFonts w:ascii="Times New Roman" w:hAnsi="Times New Roman" w:cs="Times New Roman"/>
          <w:sz w:val="24"/>
          <w:szCs w:val="24"/>
        </w:rPr>
        <w:t xml:space="preserve">).  Similarly, for </w:t>
      </w:r>
      <w:r w:rsidR="00A670C5">
        <w:rPr>
          <w:rFonts w:ascii="Times New Roman" w:hAnsi="Times New Roman" w:cs="Times New Roman"/>
          <w:sz w:val="24"/>
          <w:szCs w:val="24"/>
        </w:rPr>
        <w:t xml:space="preserve">the </w:t>
      </w:r>
      <w:r w:rsidR="00B743F7" w:rsidRPr="00A4257C">
        <w:rPr>
          <w:rFonts w:ascii="Times New Roman" w:hAnsi="Times New Roman" w:cs="Times New Roman"/>
          <w:sz w:val="24"/>
          <w:szCs w:val="24"/>
        </w:rPr>
        <w:t>coupled carbon–nitrogen simulations</w:t>
      </w:r>
      <w:r w:rsidR="007D728E">
        <w:rPr>
          <w:rFonts w:ascii="Times New Roman" w:hAnsi="Times New Roman" w:cs="Times New Roman"/>
          <w:sz w:val="24"/>
          <w:szCs w:val="24"/>
        </w:rPr>
        <w:t xml:space="preserve">, the new method </w:t>
      </w:r>
      <w:r w:rsidR="000217DD">
        <w:rPr>
          <w:rFonts w:ascii="Times New Roman" w:hAnsi="Times New Roman" w:cs="Times New Roman"/>
          <w:sz w:val="24"/>
          <w:szCs w:val="24"/>
        </w:rPr>
        <w:t>saves</w:t>
      </w:r>
      <w:r w:rsidR="007D728E">
        <w:rPr>
          <w:rFonts w:ascii="Times New Roman" w:hAnsi="Times New Roman" w:cs="Times New Roman"/>
          <w:sz w:val="24"/>
          <w:szCs w:val="24"/>
        </w:rPr>
        <w:t xml:space="preserve"> </w:t>
      </w:r>
      <w:r w:rsidR="00A670C5">
        <w:rPr>
          <w:rFonts w:ascii="Times New Roman" w:hAnsi="Times New Roman" w:cs="Times New Roman"/>
          <w:sz w:val="24"/>
          <w:szCs w:val="24"/>
        </w:rPr>
        <w:t xml:space="preserve">a </w:t>
      </w:r>
      <w:r w:rsidR="007D728E">
        <w:rPr>
          <w:rFonts w:ascii="Times New Roman" w:hAnsi="Times New Roman" w:cs="Times New Roman"/>
          <w:sz w:val="24"/>
          <w:szCs w:val="24"/>
        </w:rPr>
        <w:t>similar amount of time to reach the steady state</w:t>
      </w:r>
      <w:r w:rsidR="00B743F7" w:rsidRPr="00A4257C">
        <w:rPr>
          <w:rFonts w:ascii="Times New Roman" w:hAnsi="Times New Roman" w:cs="Times New Roman"/>
          <w:sz w:val="24"/>
          <w:szCs w:val="24"/>
        </w:rPr>
        <w:t>.</w:t>
      </w:r>
      <w:r w:rsidR="00E7199F">
        <w:rPr>
          <w:rFonts w:ascii="Times New Roman" w:hAnsi="Times New Roman" w:cs="Times New Roman"/>
          <w:sz w:val="24"/>
          <w:szCs w:val="24"/>
        </w:rPr>
        <w:t xml:space="preserve"> </w:t>
      </w:r>
      <w:ins w:id="108" w:author="Yang Qu" w:date="2018-05-14T22:27:00Z">
        <w:r w:rsidR="00242182">
          <w:rPr>
            <w:rFonts w:ascii="Times New Roman" w:hAnsi="Times New Roman" w:cs="Times New Roman"/>
            <w:sz w:val="24"/>
            <w:szCs w:val="24"/>
          </w:rPr>
          <w:t xml:space="preserve">The new method performs similarly for the rest of six sites. </w:t>
        </w:r>
      </w:ins>
      <w:r w:rsidR="00E7199F">
        <w:rPr>
          <w:rFonts w:ascii="Times New Roman" w:hAnsi="Times New Roman" w:cs="Times New Roman"/>
          <w:sz w:val="24"/>
          <w:szCs w:val="24"/>
        </w:rPr>
        <w:t xml:space="preserve">For </w:t>
      </w:r>
      <w:ins w:id="109" w:author="Yang Qu" w:date="2018-05-14T22:27:00Z">
        <w:r w:rsidR="00242182">
          <w:rPr>
            <w:rFonts w:ascii="Times New Roman" w:hAnsi="Times New Roman" w:cs="Times New Roman"/>
            <w:sz w:val="24"/>
            <w:szCs w:val="24"/>
          </w:rPr>
          <w:t>all</w:t>
        </w:r>
      </w:ins>
      <w:del w:id="110" w:author="Yang Qu" w:date="2018-05-14T22:27:00Z">
        <w:r w:rsidR="00E7199F" w:rsidDel="00242182">
          <w:rPr>
            <w:rFonts w:ascii="Times New Roman" w:hAnsi="Times New Roman" w:cs="Times New Roman"/>
            <w:sz w:val="24"/>
            <w:szCs w:val="24"/>
          </w:rPr>
          <w:delText>the</w:delText>
        </w:r>
      </w:del>
      <w:r w:rsidR="00E7199F">
        <w:rPr>
          <w:rFonts w:ascii="Times New Roman" w:hAnsi="Times New Roman" w:cs="Times New Roman"/>
          <w:sz w:val="24"/>
          <w:szCs w:val="24"/>
        </w:rPr>
        <w:t xml:space="preserve"> seven test sites, it takes </w:t>
      </w:r>
      <w:r w:rsidR="003B75C4">
        <w:rPr>
          <w:rFonts w:ascii="Times New Roman" w:hAnsi="Times New Roman" w:cs="Times New Roman"/>
          <w:sz w:val="24"/>
          <w:szCs w:val="24"/>
        </w:rPr>
        <w:t xml:space="preserve">on </w:t>
      </w:r>
      <w:r w:rsidR="00E7199F">
        <w:rPr>
          <w:rFonts w:ascii="Times New Roman" w:hAnsi="Times New Roman" w:cs="Times New Roman"/>
          <w:sz w:val="24"/>
          <w:szCs w:val="24"/>
        </w:rPr>
        <w:t>average 0.6</w:t>
      </w:r>
      <w:r w:rsidR="003B75C4">
        <w:rPr>
          <w:rFonts w:ascii="Times New Roman" w:hAnsi="Times New Roman" w:cs="Times New Roman"/>
          <w:sz w:val="24"/>
          <w:szCs w:val="24"/>
        </w:rPr>
        <w:t xml:space="preserve"> </w:t>
      </w:r>
      <w:r w:rsidR="00E7199F">
        <w:rPr>
          <w:rFonts w:ascii="Times New Roman" w:hAnsi="Times New Roman" w:cs="Times New Roman"/>
          <w:sz w:val="24"/>
          <w:szCs w:val="24"/>
        </w:rPr>
        <w:t>s</w:t>
      </w:r>
      <w:r w:rsidR="003B75C4">
        <w:rPr>
          <w:rFonts w:ascii="Times New Roman" w:hAnsi="Times New Roman" w:cs="Times New Roman"/>
          <w:sz w:val="24"/>
          <w:szCs w:val="24"/>
        </w:rPr>
        <w:t>econds</w:t>
      </w:r>
      <w:r w:rsidR="00E7199F">
        <w:rPr>
          <w:rFonts w:ascii="Times New Roman" w:hAnsi="Times New Roman" w:cs="Times New Roman"/>
          <w:sz w:val="24"/>
          <w:szCs w:val="24"/>
        </w:rPr>
        <w:t xml:space="preserve"> using</w:t>
      </w:r>
      <w:ins w:id="111" w:author="Yang Qu" w:date="2018-05-14T22:27:00Z">
        <w:r w:rsidR="00242182">
          <w:rPr>
            <w:rFonts w:ascii="Times New Roman" w:hAnsi="Times New Roman" w:cs="Times New Roman"/>
            <w:sz w:val="24"/>
            <w:szCs w:val="24"/>
          </w:rPr>
          <w:t xml:space="preserve"> the</w:t>
        </w:r>
      </w:ins>
      <w:r w:rsidR="00E7199F">
        <w:rPr>
          <w:rFonts w:ascii="Times New Roman" w:hAnsi="Times New Roman" w:cs="Times New Roman"/>
          <w:sz w:val="24"/>
          <w:szCs w:val="24"/>
        </w:rPr>
        <w:t xml:space="preserve"> new method to reach </w:t>
      </w:r>
      <w:r w:rsidR="003B75C4">
        <w:rPr>
          <w:rFonts w:ascii="Times New Roman" w:hAnsi="Times New Roman" w:cs="Times New Roman"/>
          <w:sz w:val="24"/>
          <w:szCs w:val="24"/>
        </w:rPr>
        <w:t>a steady state</w:t>
      </w:r>
      <w:r w:rsidR="00E7199F">
        <w:rPr>
          <w:rFonts w:ascii="Times New Roman" w:hAnsi="Times New Roman" w:cs="Times New Roman"/>
          <w:sz w:val="24"/>
          <w:szCs w:val="24"/>
        </w:rPr>
        <w:t xml:space="preserve">. Compared to </w:t>
      </w:r>
      <w:r w:rsidR="003B75C4">
        <w:rPr>
          <w:rFonts w:ascii="Times New Roman" w:hAnsi="Times New Roman" w:cs="Times New Roman"/>
          <w:sz w:val="24"/>
          <w:szCs w:val="24"/>
        </w:rPr>
        <w:t xml:space="preserve">the </w:t>
      </w:r>
      <w:r w:rsidR="00E7199F">
        <w:rPr>
          <w:rFonts w:ascii="Times New Roman" w:hAnsi="Times New Roman" w:cs="Times New Roman"/>
          <w:sz w:val="24"/>
          <w:szCs w:val="24"/>
        </w:rPr>
        <w:t>original spin-up method, the new method is not only faster, but also computationally stable.</w:t>
      </w:r>
    </w:p>
    <w:p w14:paraId="17715716" w14:textId="6D052A6D" w:rsidR="00BF344A" w:rsidDel="00E079D9" w:rsidRDefault="00274D30" w:rsidP="00BF344A">
      <w:pPr>
        <w:spacing w:line="480" w:lineRule="auto"/>
        <w:ind w:firstLine="360"/>
        <w:rPr>
          <w:del w:id="112" w:author="Yang Qu" w:date="2018-05-01T13:22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217DD"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hAnsi="Times New Roman" w:cs="Times New Roman"/>
          <w:sz w:val="24"/>
          <w:szCs w:val="24"/>
        </w:rPr>
        <w:t xml:space="preserve">time </w:t>
      </w:r>
      <w:r w:rsidR="000217DD">
        <w:rPr>
          <w:rFonts w:ascii="Times New Roman" w:hAnsi="Times New Roman" w:cs="Times New Roman"/>
          <w:sz w:val="24"/>
          <w:szCs w:val="24"/>
        </w:rPr>
        <w:t xml:space="preserve">of spin-up </w:t>
      </w:r>
      <w:r>
        <w:rPr>
          <w:rFonts w:ascii="Times New Roman" w:hAnsi="Times New Roman" w:cs="Times New Roman"/>
          <w:sz w:val="24"/>
          <w:szCs w:val="24"/>
        </w:rPr>
        <w:t>to reach a steady state of NEP varied</w:t>
      </w:r>
      <w:r w:rsidR="0002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0217DD">
        <w:rPr>
          <w:rFonts w:ascii="Times New Roman" w:hAnsi="Times New Roman" w:cs="Times New Roman"/>
          <w:sz w:val="24"/>
          <w:szCs w:val="24"/>
        </w:rPr>
        <w:t xml:space="preserve">different </w:t>
      </w:r>
      <w:r>
        <w:rPr>
          <w:rFonts w:ascii="Times New Roman" w:hAnsi="Times New Roman" w:cs="Times New Roman"/>
          <w:sz w:val="24"/>
          <w:szCs w:val="24"/>
        </w:rPr>
        <w:t xml:space="preserve">PFT </w:t>
      </w:r>
      <w:r w:rsidR="000217DD">
        <w:rPr>
          <w:rFonts w:ascii="Times New Roman" w:hAnsi="Times New Roman" w:cs="Times New Roman"/>
          <w:sz w:val="24"/>
          <w:szCs w:val="24"/>
        </w:rPr>
        <w:t>grids</w:t>
      </w:r>
      <w:r w:rsidR="005E7A1A">
        <w:rPr>
          <w:rFonts w:ascii="Times New Roman" w:hAnsi="Times New Roman" w:cs="Times New Roman"/>
          <w:sz w:val="24"/>
          <w:szCs w:val="24"/>
        </w:rPr>
        <w:t xml:space="preserve"> using the original method</w:t>
      </w:r>
      <w:r>
        <w:rPr>
          <w:rFonts w:ascii="Times New Roman" w:hAnsi="Times New Roman" w:cs="Times New Roman"/>
          <w:sz w:val="24"/>
          <w:szCs w:val="24"/>
        </w:rPr>
        <w:t xml:space="preserve"> (Figure </w:t>
      </w:r>
      <w:r w:rsidR="00672C2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="000217DD">
        <w:rPr>
          <w:rFonts w:ascii="Times New Roman" w:hAnsi="Times New Roman" w:cs="Times New Roman"/>
          <w:sz w:val="24"/>
          <w:szCs w:val="24"/>
        </w:rPr>
        <w:t>.</w:t>
      </w:r>
      <w:r w:rsidR="00956A6B">
        <w:rPr>
          <w:rFonts w:ascii="Times New Roman" w:hAnsi="Times New Roman" w:cs="Times New Roman"/>
          <w:sz w:val="24"/>
          <w:szCs w:val="24"/>
        </w:rPr>
        <w:t xml:space="preserve"> </w:t>
      </w:r>
      <w:r w:rsidR="00D30CE7">
        <w:rPr>
          <w:rFonts w:ascii="Times New Roman" w:hAnsi="Times New Roman" w:cs="Times New Roman"/>
          <w:sz w:val="24"/>
          <w:szCs w:val="24"/>
        </w:rPr>
        <w:t xml:space="preserve"> In general, to allow 98% grid cells reach their steady states of NEP, it will take 250 annual model runs.  While the new method will only need </w:t>
      </w:r>
      <w:r w:rsidR="00672C2E">
        <w:rPr>
          <w:rFonts w:ascii="Times New Roman" w:hAnsi="Times New Roman" w:cs="Times New Roman"/>
          <w:sz w:val="24"/>
          <w:szCs w:val="24"/>
        </w:rPr>
        <w:t xml:space="preserve">on </w:t>
      </w:r>
      <w:r w:rsidR="00564D93">
        <w:rPr>
          <w:rFonts w:ascii="Times New Roman" w:hAnsi="Times New Roman" w:cs="Times New Roman"/>
          <w:sz w:val="24"/>
          <w:szCs w:val="24"/>
        </w:rPr>
        <w:t xml:space="preserve">average </w:t>
      </w:r>
      <w:r w:rsidR="006E4DDC">
        <w:rPr>
          <w:rFonts w:ascii="Times New Roman" w:hAnsi="Times New Roman" w:cs="Times New Roman"/>
          <w:sz w:val="24"/>
          <w:szCs w:val="24"/>
        </w:rPr>
        <w:t>0.</w:t>
      </w:r>
      <w:r w:rsidR="00216C35">
        <w:rPr>
          <w:rFonts w:ascii="Times New Roman" w:hAnsi="Times New Roman" w:cs="Times New Roman"/>
          <w:sz w:val="24"/>
          <w:szCs w:val="24"/>
        </w:rPr>
        <w:t>6</w:t>
      </w:r>
      <w:r w:rsidR="00672C2E">
        <w:rPr>
          <w:rFonts w:ascii="Times New Roman" w:hAnsi="Times New Roman" w:cs="Times New Roman"/>
          <w:sz w:val="24"/>
          <w:szCs w:val="24"/>
        </w:rPr>
        <w:t xml:space="preserve"> </w:t>
      </w:r>
      <w:r w:rsidR="006E4DDC">
        <w:rPr>
          <w:rFonts w:ascii="Times New Roman" w:hAnsi="Times New Roman" w:cs="Times New Roman"/>
          <w:sz w:val="24"/>
          <w:szCs w:val="24"/>
        </w:rPr>
        <w:t>s</w:t>
      </w:r>
      <w:r w:rsidR="00672C2E">
        <w:rPr>
          <w:rFonts w:ascii="Times New Roman" w:hAnsi="Times New Roman" w:cs="Times New Roman"/>
          <w:sz w:val="24"/>
          <w:szCs w:val="24"/>
        </w:rPr>
        <w:t>econds</w:t>
      </w:r>
      <w:r w:rsidR="00603286">
        <w:rPr>
          <w:rFonts w:ascii="Times New Roman" w:hAnsi="Times New Roman" w:cs="Times New Roman"/>
          <w:sz w:val="24"/>
          <w:szCs w:val="24"/>
        </w:rPr>
        <w:t xml:space="preserve"> </w:t>
      </w:r>
      <w:r w:rsidR="006E4DDC">
        <w:rPr>
          <w:rFonts w:ascii="Times New Roman" w:hAnsi="Times New Roman" w:cs="Times New Roman"/>
          <w:sz w:val="24"/>
          <w:szCs w:val="24"/>
        </w:rPr>
        <w:t xml:space="preserve">(equivalent </w:t>
      </w:r>
      <w:r w:rsidR="00672C2E">
        <w:rPr>
          <w:rFonts w:ascii="Times New Roman" w:hAnsi="Times New Roman" w:cs="Times New Roman"/>
          <w:sz w:val="24"/>
          <w:szCs w:val="24"/>
        </w:rPr>
        <w:t xml:space="preserve">to </w:t>
      </w:r>
      <w:r w:rsidR="00564D93">
        <w:rPr>
          <w:rFonts w:ascii="Times New Roman" w:hAnsi="Times New Roman" w:cs="Times New Roman"/>
          <w:sz w:val="24"/>
          <w:szCs w:val="24"/>
        </w:rPr>
        <w:t>60</w:t>
      </w:r>
      <w:r w:rsidR="00672C2E">
        <w:rPr>
          <w:rFonts w:ascii="Times New Roman" w:hAnsi="Times New Roman" w:cs="Times New Roman"/>
          <w:sz w:val="24"/>
          <w:szCs w:val="24"/>
        </w:rPr>
        <w:t>-</w:t>
      </w:r>
      <w:r w:rsidR="00D30CE7">
        <w:rPr>
          <w:rFonts w:ascii="Times New Roman" w:hAnsi="Times New Roman" w:cs="Times New Roman"/>
          <w:sz w:val="24"/>
          <w:szCs w:val="24"/>
        </w:rPr>
        <w:t xml:space="preserve">year annual model runs </w:t>
      </w:r>
      <w:r w:rsidR="00672C2E">
        <w:rPr>
          <w:rFonts w:ascii="Times New Roman" w:hAnsi="Times New Roman" w:cs="Times New Roman"/>
          <w:sz w:val="24"/>
          <w:szCs w:val="24"/>
        </w:rPr>
        <w:t xml:space="preserve">with </w:t>
      </w:r>
      <w:r w:rsidR="00D30CE7">
        <w:rPr>
          <w:rFonts w:ascii="Times New Roman" w:hAnsi="Times New Roman" w:cs="Times New Roman"/>
          <w:sz w:val="24"/>
          <w:szCs w:val="24"/>
        </w:rPr>
        <w:t xml:space="preserve">the original </w:t>
      </w:r>
      <w:r w:rsidR="000D5CA4">
        <w:rPr>
          <w:rFonts w:ascii="Times New Roman" w:hAnsi="Times New Roman" w:cs="Times New Roman"/>
          <w:sz w:val="24"/>
          <w:szCs w:val="24"/>
        </w:rPr>
        <w:t>method)</w:t>
      </w:r>
      <w:r w:rsidR="00570703">
        <w:rPr>
          <w:rFonts w:ascii="Times New Roman" w:hAnsi="Times New Roman" w:cs="Times New Roman"/>
          <w:sz w:val="24"/>
          <w:szCs w:val="24"/>
        </w:rPr>
        <w:t xml:space="preserve"> (Figure 3). </w:t>
      </w:r>
      <w:r w:rsidR="00672C2E">
        <w:rPr>
          <w:rFonts w:ascii="Times New Roman" w:hAnsi="Times New Roman" w:cs="Times New Roman"/>
          <w:sz w:val="24"/>
          <w:szCs w:val="24"/>
        </w:rPr>
        <w:t>F</w:t>
      </w:r>
      <w:r w:rsidR="00BF344A">
        <w:rPr>
          <w:rFonts w:ascii="Times New Roman" w:hAnsi="Times New Roman" w:cs="Times New Roman"/>
          <w:sz w:val="24"/>
          <w:szCs w:val="24"/>
        </w:rPr>
        <w:t>or regional tests i</w:t>
      </w:r>
      <w:r w:rsidR="00BF344A" w:rsidRPr="00A4257C">
        <w:rPr>
          <w:rFonts w:ascii="Times New Roman" w:hAnsi="Times New Roman" w:cs="Times New Roman"/>
          <w:sz w:val="24"/>
          <w:szCs w:val="24"/>
        </w:rPr>
        <w:t xml:space="preserve">n North America, </w:t>
      </w:r>
      <w:r w:rsidR="00BF344A">
        <w:rPr>
          <w:rFonts w:ascii="Times New Roman" w:hAnsi="Times New Roman" w:cs="Times New Roman"/>
          <w:sz w:val="24"/>
          <w:szCs w:val="24"/>
        </w:rPr>
        <w:t>we found that t</w:t>
      </w:r>
      <w:r w:rsidR="00BF344A" w:rsidRPr="00A4257C">
        <w:rPr>
          <w:rFonts w:ascii="Times New Roman" w:hAnsi="Times New Roman" w:cs="Times New Roman"/>
          <w:sz w:val="24"/>
          <w:szCs w:val="24"/>
        </w:rPr>
        <w:t xml:space="preserve">he </w:t>
      </w:r>
      <w:r w:rsidR="00BF344A">
        <w:rPr>
          <w:rFonts w:ascii="Times New Roman" w:hAnsi="Times New Roman" w:cs="Times New Roman"/>
          <w:sz w:val="24"/>
          <w:szCs w:val="24"/>
        </w:rPr>
        <w:t>average</w:t>
      </w:r>
      <w:r w:rsidR="00BF344A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F344A">
        <w:rPr>
          <w:rFonts w:ascii="Times New Roman" w:hAnsi="Times New Roman" w:cs="Times New Roman"/>
          <w:sz w:val="24"/>
          <w:szCs w:val="24"/>
        </w:rPr>
        <w:t>saving time with the new method</w:t>
      </w:r>
      <w:r w:rsidR="00BF344A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F344A">
        <w:rPr>
          <w:rFonts w:ascii="Times New Roman" w:hAnsi="Times New Roman" w:cs="Times New Roman"/>
          <w:sz w:val="24"/>
          <w:szCs w:val="24"/>
        </w:rPr>
        <w:t xml:space="preserve">with monthly TEM is </w:t>
      </w:r>
      <w:r w:rsidR="00BF344A" w:rsidRPr="00A4257C">
        <w:rPr>
          <w:rFonts w:ascii="Times New Roman" w:hAnsi="Times New Roman" w:cs="Times New Roman"/>
          <w:sz w:val="24"/>
          <w:szCs w:val="24"/>
        </w:rPr>
        <w:t xml:space="preserve">25%, </w:t>
      </w:r>
      <w:r w:rsidR="00BF344A">
        <w:rPr>
          <w:rFonts w:ascii="Times New Roman" w:hAnsi="Times New Roman" w:cs="Times New Roman"/>
          <w:sz w:val="24"/>
          <w:szCs w:val="24"/>
        </w:rPr>
        <w:t xml:space="preserve">32%, and </w:t>
      </w:r>
      <w:r w:rsidR="00BF344A" w:rsidRPr="00A4257C">
        <w:rPr>
          <w:rFonts w:ascii="Times New Roman" w:hAnsi="Times New Roman" w:cs="Times New Roman"/>
          <w:sz w:val="24"/>
          <w:szCs w:val="24"/>
        </w:rPr>
        <w:t>22</w:t>
      </w:r>
      <w:r w:rsidR="00BF344A">
        <w:rPr>
          <w:rFonts w:ascii="Times New Roman" w:hAnsi="Times New Roman" w:cs="Times New Roman"/>
          <w:sz w:val="24"/>
          <w:szCs w:val="24"/>
        </w:rPr>
        <w:t>%, for Alaska, Canada, and the conterminous US, respectively</w:t>
      </w:r>
      <w:r w:rsidR="00BF344A" w:rsidRPr="00A4257C">
        <w:rPr>
          <w:rFonts w:ascii="Times New Roman" w:hAnsi="Times New Roman" w:cs="Times New Roman"/>
          <w:sz w:val="24"/>
          <w:szCs w:val="24"/>
        </w:rPr>
        <w:t>.</w:t>
      </w:r>
    </w:p>
    <w:p w14:paraId="1AAF14F5" w14:textId="63931831" w:rsidR="000217DD" w:rsidRPr="00A4257C" w:rsidRDefault="000217DD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  <w:pPrChange w:id="113" w:author="Yang Qu" w:date="2018-05-01T13:22:00Z">
          <w:pPr>
            <w:spacing w:line="480" w:lineRule="auto"/>
          </w:pPr>
        </w:pPrChange>
      </w:pPr>
    </w:p>
    <w:p w14:paraId="143D3CEB" w14:textId="3ABA61F7" w:rsidR="00530DEC" w:rsidRPr="00A4257C" w:rsidRDefault="00E712D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A596B" w:rsidRPr="00A4257C">
        <w:rPr>
          <w:rFonts w:ascii="Times New Roman" w:hAnsi="Times New Roman" w:cs="Times New Roman"/>
          <w:sz w:val="24"/>
          <w:szCs w:val="24"/>
        </w:rPr>
        <w:t>o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compare the performance of the new method 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with other </w:t>
      </w:r>
      <w:r w:rsidR="00017BD9">
        <w:rPr>
          <w:rFonts w:ascii="Times New Roman" w:hAnsi="Times New Roman" w:cs="Times New Roman"/>
          <w:sz w:val="24"/>
          <w:szCs w:val="24"/>
        </w:rPr>
        <w:t xml:space="preserve">existing </w:t>
      </w:r>
      <w:r w:rsidR="00530DEC" w:rsidRPr="00A4257C">
        <w:rPr>
          <w:rFonts w:ascii="Times New Roman" w:hAnsi="Times New Roman" w:cs="Times New Roman"/>
          <w:sz w:val="24"/>
          <w:szCs w:val="24"/>
        </w:rPr>
        <w:t>method</w:t>
      </w:r>
      <w:r>
        <w:rPr>
          <w:rFonts w:ascii="Times New Roman" w:hAnsi="Times New Roman" w:cs="Times New Roman"/>
          <w:sz w:val="24"/>
          <w:szCs w:val="24"/>
        </w:rPr>
        <w:t>s</w:t>
      </w:r>
      <w:r w:rsidR="00530DEC" w:rsidRPr="00A4257C">
        <w:rPr>
          <w:rFonts w:ascii="Times New Roman" w:hAnsi="Times New Roman" w:cs="Times New Roman"/>
          <w:sz w:val="24"/>
          <w:szCs w:val="24"/>
        </w:rPr>
        <w:t>, we adapt</w:t>
      </w:r>
      <w:r w:rsidR="00017BD9">
        <w:rPr>
          <w:rFonts w:ascii="Times New Roman" w:hAnsi="Times New Roman" w:cs="Times New Roman"/>
          <w:sz w:val="24"/>
          <w:szCs w:val="24"/>
        </w:rPr>
        <w:t>ed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44446A">
        <w:rPr>
          <w:rFonts w:ascii="Times New Roman" w:hAnsi="Times New Roman" w:cs="Times New Roman"/>
          <w:sz w:val="24"/>
          <w:szCs w:val="24"/>
        </w:rPr>
        <w:t xml:space="preserve">the 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semi-analytical method (Xia et al., 2012) to TEM </w:t>
      </w:r>
      <w:r>
        <w:rPr>
          <w:rFonts w:ascii="Times New Roman" w:hAnsi="Times New Roman" w:cs="Times New Roman"/>
          <w:sz w:val="24"/>
          <w:szCs w:val="24"/>
        </w:rPr>
        <w:t xml:space="preserve">model. 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To </w:t>
      </w:r>
      <w:r w:rsidR="00017BD9">
        <w:rPr>
          <w:rFonts w:ascii="Times New Roman" w:hAnsi="Times New Roman" w:cs="Times New Roman"/>
          <w:sz w:val="24"/>
          <w:szCs w:val="24"/>
        </w:rPr>
        <w:t xml:space="preserve">do that, 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we </w:t>
      </w:r>
      <w:r w:rsidR="00017BD9">
        <w:rPr>
          <w:rFonts w:ascii="Times New Roman" w:hAnsi="Times New Roman" w:cs="Times New Roman"/>
          <w:sz w:val="24"/>
          <w:szCs w:val="24"/>
        </w:rPr>
        <w:t xml:space="preserve">first </w:t>
      </w:r>
      <w:r w:rsidR="00530DEC" w:rsidRPr="00A4257C">
        <w:rPr>
          <w:rFonts w:ascii="Times New Roman" w:hAnsi="Times New Roman" w:cs="Times New Roman"/>
          <w:sz w:val="24"/>
          <w:szCs w:val="24"/>
        </w:rPr>
        <w:t>revise</w:t>
      </w:r>
      <w:r w:rsidR="00017BD9">
        <w:rPr>
          <w:rFonts w:ascii="Times New Roman" w:hAnsi="Times New Roman" w:cs="Times New Roman"/>
          <w:sz w:val="24"/>
          <w:szCs w:val="24"/>
        </w:rPr>
        <w:t>d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017BD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TEM 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model structure </w:t>
      </w:r>
      <w:r>
        <w:rPr>
          <w:rFonts w:ascii="Times New Roman" w:hAnsi="Times New Roman" w:cs="Times New Roman"/>
          <w:sz w:val="24"/>
          <w:szCs w:val="24"/>
        </w:rPr>
        <w:t>to</w:t>
      </w:r>
      <w:r w:rsidR="00530DEC" w:rsidRPr="00A4257C">
        <w:rPr>
          <w:rFonts w:ascii="Times New Roman" w:hAnsi="Times New Roman" w:cs="Times New Roman"/>
          <w:sz w:val="24"/>
          <w:szCs w:val="24"/>
        </w:rPr>
        <w:t>:</w:t>
      </w:r>
      <w:r w:rsidR="00422B17" w:rsidRPr="00A4257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4367330" w14:textId="73AB9289" w:rsidR="00530DEC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sz w:val="24"/>
          <w:szCs w:val="24"/>
        </w:rPr>
        <w:object w:dxaOrig="4180" w:dyaOrig="660" w14:anchorId="1A4B6B00">
          <v:shape id="_x0000_i1068" type="#_x0000_t75" alt="" style="width:209.9pt;height:33.95pt;mso-width-percent:0;mso-height-percent:0;mso-width-percent:0;mso-height-percent:0" o:ole="">
            <v:imagedata r:id="rId95" o:title=""/>
          </v:shape>
          <o:OLEObject Type="Embed" ProgID="Equation.DSMT4" ShapeID="_x0000_i1068" DrawAspect="Content" ObjectID="_1587843745" r:id="rId96"/>
        </w:object>
      </w:r>
    </w:p>
    <w:p w14:paraId="0CDEDA41" w14:textId="69C0366A" w:rsidR="00623495" w:rsidRDefault="00530DEC" w:rsidP="00C42F97">
      <w:pPr>
        <w:spacing w:line="480" w:lineRule="auto"/>
        <w:rPr>
          <w:ins w:id="114" w:author="Yang Qu" w:date="2018-05-14T22:28:00Z"/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Where P(t) is </w:t>
      </w:r>
      <w:r w:rsidR="0044446A">
        <w:rPr>
          <w:rFonts w:ascii="Times New Roman" w:hAnsi="Times New Roman" w:cs="Times New Roman"/>
          <w:sz w:val="24"/>
          <w:szCs w:val="24"/>
        </w:rPr>
        <w:t xml:space="preserve">a </w:t>
      </w:r>
      <w:r w:rsidRPr="00A4257C">
        <w:rPr>
          <w:rFonts w:ascii="Times New Roman" w:hAnsi="Times New Roman" w:cs="Times New Roman"/>
          <w:sz w:val="24"/>
          <w:szCs w:val="24"/>
        </w:rPr>
        <w:t>vector of pools in TEM</w:t>
      </w:r>
      <w:r w:rsidR="00555AA0">
        <w:rPr>
          <w:rFonts w:ascii="Times New Roman" w:hAnsi="Times New Roman" w:cs="Times New Roman"/>
          <w:sz w:val="24"/>
          <w:szCs w:val="24"/>
        </w:rPr>
        <w:t xml:space="preserve"> (e.g., </w:t>
      </w:r>
      <w:ins w:id="115" w:author="Yang Qu" w:date="2018-05-01T13:04:00Z">
        <w:r w:rsidR="00E5455E">
          <w:rPr>
            <w:rFonts w:ascii="Times New Roman" w:hAnsi="Times New Roman" w:cs="Times New Roman"/>
            <w:sz w:val="24"/>
            <w:szCs w:val="24"/>
          </w:rPr>
          <w:t>C</w:t>
        </w:r>
        <w:r w:rsidR="00E5455E" w:rsidRPr="00E5455E">
          <w:rPr>
            <w:rFonts w:ascii="Times New Roman" w:hAnsi="Times New Roman" w:cs="Times New Roman"/>
            <w:sz w:val="24"/>
            <w:szCs w:val="24"/>
            <w:vertAlign w:val="subscript"/>
            <w:rPrChange w:id="116" w:author="Yang Qu" w:date="2018-05-01T13:0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V</w:t>
        </w:r>
      </w:ins>
      <w:del w:id="117" w:author="Yang Qu" w:date="2018-05-01T13:04:00Z">
        <w:r w:rsidR="00555AA0" w:rsidDel="00E5455E">
          <w:rPr>
            <w:rFonts w:ascii="Times New Roman" w:hAnsi="Times New Roman" w:cs="Times New Roman"/>
            <w:sz w:val="24"/>
            <w:szCs w:val="24"/>
          </w:rPr>
          <w:delText>V</w:delText>
        </w:r>
        <w:r w:rsidR="00555AA0" w:rsidRPr="00011572" w:rsidDel="00E5455E">
          <w:rPr>
            <w:rFonts w:ascii="Times New Roman" w:hAnsi="Times New Roman" w:cs="Times New Roman"/>
            <w:sz w:val="24"/>
            <w:szCs w:val="24"/>
            <w:vertAlign w:val="subscript"/>
          </w:rPr>
          <w:delText>C</w:delText>
        </w:r>
      </w:del>
      <w:r w:rsidR="00017BD9">
        <w:rPr>
          <w:rFonts w:ascii="Times New Roman" w:hAnsi="Times New Roman" w:cs="Times New Roman"/>
          <w:sz w:val="24"/>
          <w:szCs w:val="24"/>
        </w:rPr>
        <w:t xml:space="preserve"> and </w:t>
      </w:r>
      <w:ins w:id="118" w:author="Yang Qu" w:date="2018-05-01T13:04:00Z">
        <w:r w:rsidR="00E5455E">
          <w:rPr>
            <w:rFonts w:ascii="Times New Roman" w:hAnsi="Times New Roman" w:cs="Times New Roman"/>
            <w:sz w:val="24"/>
            <w:szCs w:val="24"/>
          </w:rPr>
          <w:t>C</w:t>
        </w:r>
        <w:r w:rsidR="00E5455E" w:rsidRPr="00E5455E">
          <w:rPr>
            <w:rFonts w:ascii="Times New Roman" w:hAnsi="Times New Roman" w:cs="Times New Roman"/>
            <w:sz w:val="24"/>
            <w:szCs w:val="24"/>
            <w:vertAlign w:val="subscript"/>
            <w:rPrChange w:id="119" w:author="Yang Qu" w:date="2018-05-01T13:0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</w:t>
        </w:r>
      </w:ins>
      <w:del w:id="120" w:author="Yang Qu" w:date="2018-05-01T13:04:00Z">
        <w:r w:rsidR="00017BD9" w:rsidDel="00E5455E">
          <w:rPr>
            <w:rFonts w:ascii="Times New Roman" w:hAnsi="Times New Roman" w:cs="Times New Roman"/>
            <w:sz w:val="24"/>
            <w:szCs w:val="24"/>
          </w:rPr>
          <w:delText>S</w:delText>
        </w:r>
        <w:r w:rsidR="00017BD9" w:rsidRPr="007C06B1" w:rsidDel="00E5455E">
          <w:rPr>
            <w:rFonts w:ascii="Times New Roman" w:hAnsi="Times New Roman" w:cs="Times New Roman"/>
            <w:sz w:val="24"/>
            <w:szCs w:val="24"/>
            <w:vertAlign w:val="subscript"/>
          </w:rPr>
          <w:delText>C</w:delText>
        </w:r>
      </w:del>
      <w:r w:rsidR="00017BD9">
        <w:rPr>
          <w:rFonts w:ascii="Times New Roman" w:hAnsi="Times New Roman" w:cs="Times New Roman"/>
          <w:sz w:val="24"/>
          <w:szCs w:val="24"/>
        </w:rPr>
        <w:t>)</w:t>
      </w:r>
      <w:r w:rsidR="00555AA0">
        <w:rPr>
          <w:rFonts w:ascii="Times New Roman" w:hAnsi="Times New Roman" w:cs="Times New Roman"/>
          <w:sz w:val="24"/>
          <w:szCs w:val="24"/>
        </w:rPr>
        <w:t>.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00" w:dyaOrig="220" w14:anchorId="65220647">
          <v:shape id="_x0000_i1069" type="#_x0000_t75" alt="" style="width:9.5pt;height:11.55pt;mso-width-percent:0;mso-height-percent:0;mso-width-percent:0;mso-height-percent:0" o:ole="">
            <v:imagedata r:id="rId97" o:title=""/>
          </v:shape>
          <o:OLEObject Type="Embed" ProgID="Equation.DSMT4" ShapeID="_x0000_i1069" DrawAspect="Content" ObjectID="_1587843746" r:id="rId98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</w:t>
      </w:r>
      <w:r w:rsidR="00017BD9">
        <w:rPr>
          <w:rFonts w:ascii="Times New Roman" w:hAnsi="Times New Roman" w:cs="Times New Roman"/>
          <w:sz w:val="24"/>
          <w:szCs w:val="24"/>
        </w:rPr>
        <w:t xml:space="preserve">a </w:t>
      </w:r>
      <w:r w:rsidRPr="00A4257C">
        <w:rPr>
          <w:rFonts w:ascii="Times New Roman" w:hAnsi="Times New Roman" w:cs="Times New Roman"/>
          <w:sz w:val="24"/>
          <w:szCs w:val="24"/>
        </w:rPr>
        <w:t>scalar</w:t>
      </w:r>
      <w:r w:rsidR="00E35D26">
        <w:rPr>
          <w:rFonts w:ascii="Times New Roman" w:hAnsi="Times New Roman" w:cs="Times New Roman"/>
          <w:sz w:val="24"/>
          <w:szCs w:val="24"/>
        </w:rPr>
        <w:t xml:space="preserve">. 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A is </w:t>
      </w:r>
      <w:r w:rsidR="00017BD9">
        <w:rPr>
          <w:rFonts w:ascii="Times New Roman" w:hAnsi="Times New Roman" w:cs="Times New Roman"/>
          <w:sz w:val="24"/>
          <w:szCs w:val="24"/>
        </w:rPr>
        <w:t xml:space="preserve">a </w:t>
      </w:r>
      <w:r w:rsidR="008928E5" w:rsidRPr="00A4257C">
        <w:rPr>
          <w:rFonts w:ascii="Times New Roman" w:hAnsi="Times New Roman" w:cs="Times New Roman"/>
          <w:sz w:val="24"/>
          <w:szCs w:val="24"/>
        </w:rPr>
        <w:t>pool transfer matrix</w:t>
      </w:r>
      <w:r w:rsidR="00555AA0">
        <w:rPr>
          <w:rFonts w:ascii="Times New Roman" w:hAnsi="Times New Roman" w:cs="Times New Roman"/>
          <w:sz w:val="24"/>
          <w:szCs w:val="24"/>
        </w:rPr>
        <w:t xml:space="preserve"> (</w:t>
      </w:r>
      <w:r w:rsidR="00F309D5">
        <w:rPr>
          <w:rFonts w:ascii="Times New Roman" w:hAnsi="Times New Roman" w:cs="Times New Roman"/>
          <w:sz w:val="24"/>
          <w:szCs w:val="24"/>
        </w:rPr>
        <w:t xml:space="preserve">in which </w:t>
      </w:r>
      <w:proofErr w:type="spellStart"/>
      <w:r w:rsidR="00F309D5">
        <w:rPr>
          <w:rFonts w:ascii="Times New Roman" w:hAnsi="Times New Roman" w:cs="Times New Roman"/>
          <w:sz w:val="24"/>
          <w:szCs w:val="24"/>
        </w:rPr>
        <w:t>A</w:t>
      </w:r>
      <w:r w:rsidR="00F309D5" w:rsidRPr="007C06B1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proofErr w:type="spellEnd"/>
      <w:r w:rsidR="00F309D5">
        <w:rPr>
          <w:rFonts w:ascii="Times New Roman" w:hAnsi="Times New Roman" w:cs="Times New Roman"/>
          <w:sz w:val="24"/>
          <w:szCs w:val="24"/>
        </w:rPr>
        <w:t xml:space="preserve"> represents the fraction of carbon transfer from pool j to </w:t>
      </w:r>
      <w:proofErr w:type="spellStart"/>
      <w:r w:rsidR="00F309D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55AA0">
        <w:rPr>
          <w:rFonts w:ascii="Times New Roman" w:hAnsi="Times New Roman" w:cs="Times New Roman"/>
          <w:sz w:val="24"/>
          <w:szCs w:val="24"/>
        </w:rPr>
        <w:t xml:space="preserve">). </w:t>
      </w:r>
      <w:r w:rsidR="008928E5" w:rsidRPr="00A4257C">
        <w:rPr>
          <w:rFonts w:ascii="Times New Roman" w:hAnsi="Times New Roman" w:cs="Times New Roman"/>
          <w:sz w:val="24"/>
          <w:szCs w:val="24"/>
        </w:rPr>
        <w:t>C is a diagonal matrix with pool components</w:t>
      </w:r>
      <w:r w:rsidR="00555AA0">
        <w:rPr>
          <w:rFonts w:ascii="Times New Roman" w:hAnsi="Times New Roman" w:cs="Times New Roman"/>
          <w:sz w:val="24"/>
          <w:szCs w:val="24"/>
        </w:rPr>
        <w:t xml:space="preserve"> (</w:t>
      </w:r>
      <w:r w:rsidR="00813D38">
        <w:rPr>
          <w:rFonts w:ascii="Times New Roman" w:hAnsi="Times New Roman" w:cs="Times New Roman"/>
          <w:sz w:val="24"/>
          <w:szCs w:val="24"/>
        </w:rPr>
        <w:t xml:space="preserve">where diagonal components quantify the fraction of carbon left from </w:t>
      </w:r>
      <w:r w:rsidR="00017BD9">
        <w:rPr>
          <w:rFonts w:ascii="Times New Roman" w:hAnsi="Times New Roman" w:cs="Times New Roman"/>
          <w:sz w:val="24"/>
          <w:szCs w:val="24"/>
        </w:rPr>
        <w:t xml:space="preserve">the </w:t>
      </w:r>
      <w:r w:rsidR="007A669F">
        <w:rPr>
          <w:rFonts w:ascii="Times New Roman" w:hAnsi="Times New Roman" w:cs="Times New Roman"/>
          <w:sz w:val="24"/>
          <w:szCs w:val="24"/>
        </w:rPr>
        <w:t xml:space="preserve">state variables </w:t>
      </w:r>
      <w:r w:rsidR="00813D38">
        <w:rPr>
          <w:rFonts w:ascii="Times New Roman" w:hAnsi="Times New Roman" w:cs="Times New Roman"/>
          <w:sz w:val="24"/>
          <w:szCs w:val="24"/>
        </w:rPr>
        <w:t>after each time step</w:t>
      </w:r>
      <w:r w:rsidR="00555AA0">
        <w:rPr>
          <w:rFonts w:ascii="Times New Roman" w:hAnsi="Times New Roman" w:cs="Times New Roman"/>
          <w:sz w:val="24"/>
          <w:szCs w:val="24"/>
        </w:rPr>
        <w:t>)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5703AA">
        <w:rPr>
          <w:rFonts w:ascii="Times New Roman" w:hAnsi="Times New Roman" w:cs="Times New Roman"/>
          <w:sz w:val="24"/>
          <w:szCs w:val="24"/>
        </w:rPr>
        <w:t xml:space="preserve"> 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With this </w:t>
      </w:r>
      <w:r w:rsidR="006A7B54" w:rsidRPr="00A4257C">
        <w:rPr>
          <w:rFonts w:ascii="Times New Roman" w:hAnsi="Times New Roman" w:cs="Times New Roman"/>
          <w:sz w:val="24"/>
          <w:szCs w:val="24"/>
        </w:rPr>
        <w:t>method,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 we </w:t>
      </w:r>
      <w:r w:rsidR="00BD53E3">
        <w:rPr>
          <w:rFonts w:ascii="Times New Roman" w:hAnsi="Times New Roman" w:cs="Times New Roman"/>
          <w:sz w:val="24"/>
          <w:szCs w:val="24"/>
        </w:rPr>
        <w:t xml:space="preserve">obtained </w:t>
      </w:r>
      <w:r w:rsidR="00BD53E3" w:rsidRPr="00A4257C">
        <w:rPr>
          <w:rFonts w:ascii="Times New Roman" w:hAnsi="Times New Roman" w:cs="Times New Roman"/>
          <w:sz w:val="24"/>
          <w:szCs w:val="24"/>
        </w:rPr>
        <w:t>an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 analytical </w:t>
      </w:r>
      <w:r w:rsidR="008928E5" w:rsidRPr="00A4257C">
        <w:rPr>
          <w:rFonts w:ascii="Times New Roman" w:hAnsi="Times New Roman" w:cs="Times New Roman"/>
          <w:sz w:val="24"/>
          <w:szCs w:val="24"/>
        </w:rPr>
        <w:lastRenderedPageBreak/>
        <w:t xml:space="preserve">solution </w:t>
      </w:r>
      <w:r w:rsidR="005703AA">
        <w:rPr>
          <w:rFonts w:ascii="Times New Roman" w:hAnsi="Times New Roman" w:cs="Times New Roman"/>
          <w:sz w:val="24"/>
          <w:szCs w:val="24"/>
        </w:rPr>
        <w:t xml:space="preserve">for the </w:t>
      </w:r>
      <w:r w:rsidR="008928E5" w:rsidRPr="00A4257C">
        <w:rPr>
          <w:rFonts w:ascii="Times New Roman" w:hAnsi="Times New Roman" w:cs="Times New Roman"/>
          <w:sz w:val="24"/>
          <w:szCs w:val="24"/>
        </w:rPr>
        <w:t>intermediate state</w:t>
      </w:r>
      <w:r w:rsidR="00804DF2">
        <w:rPr>
          <w:rFonts w:ascii="Times New Roman" w:hAnsi="Times New Roman" w:cs="Times New Roman"/>
          <w:sz w:val="24"/>
          <w:szCs w:val="24"/>
        </w:rPr>
        <w:t>. W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e </w:t>
      </w:r>
      <w:r w:rsidR="00804DF2">
        <w:rPr>
          <w:rFonts w:ascii="Times New Roman" w:hAnsi="Times New Roman" w:cs="Times New Roman"/>
          <w:sz w:val="24"/>
          <w:szCs w:val="24"/>
        </w:rPr>
        <w:t xml:space="preserve">then </w:t>
      </w:r>
      <w:r w:rsidR="008928E5" w:rsidRPr="00A4257C">
        <w:rPr>
          <w:rFonts w:ascii="Times New Roman" w:hAnsi="Times New Roman" w:cs="Times New Roman"/>
          <w:sz w:val="24"/>
          <w:szCs w:val="24"/>
        </w:rPr>
        <w:t>ke</w:t>
      </w:r>
      <w:r w:rsidR="005703AA">
        <w:rPr>
          <w:rFonts w:ascii="Times New Roman" w:hAnsi="Times New Roman" w:cs="Times New Roman"/>
          <w:sz w:val="24"/>
          <w:szCs w:val="24"/>
        </w:rPr>
        <w:t xml:space="preserve">pt </w:t>
      </w:r>
      <w:r w:rsidR="008928E5" w:rsidRPr="00A4257C">
        <w:rPr>
          <w:rFonts w:ascii="Times New Roman" w:hAnsi="Times New Roman" w:cs="Times New Roman"/>
          <w:sz w:val="24"/>
          <w:szCs w:val="24"/>
        </w:rPr>
        <w:t>run</w:t>
      </w:r>
      <w:r w:rsidR="00804DF2">
        <w:rPr>
          <w:rFonts w:ascii="Times New Roman" w:hAnsi="Times New Roman" w:cs="Times New Roman"/>
          <w:sz w:val="24"/>
          <w:szCs w:val="24"/>
        </w:rPr>
        <w:t>ning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 TEM </w:t>
      </w:r>
      <w:r w:rsidR="00804DF2">
        <w:rPr>
          <w:rFonts w:ascii="Times New Roman" w:hAnsi="Times New Roman" w:cs="Times New Roman"/>
          <w:sz w:val="24"/>
          <w:szCs w:val="24"/>
        </w:rPr>
        <w:t xml:space="preserve">with </w:t>
      </w:r>
      <w:r w:rsidR="0044446A">
        <w:rPr>
          <w:rFonts w:ascii="Times New Roman" w:hAnsi="Times New Roman" w:cs="Times New Roman"/>
          <w:sz w:val="24"/>
          <w:szCs w:val="24"/>
        </w:rPr>
        <w:t xml:space="preserve">the </w:t>
      </w:r>
      <w:r w:rsidR="008928E5" w:rsidRPr="00A4257C">
        <w:rPr>
          <w:rFonts w:ascii="Times New Roman" w:hAnsi="Times New Roman" w:cs="Times New Roman"/>
          <w:sz w:val="24"/>
          <w:szCs w:val="24"/>
        </w:rPr>
        <w:t>traditional spin-up process</w:t>
      </w:r>
      <w:r w:rsidR="00804DF2">
        <w:rPr>
          <w:rFonts w:ascii="Times New Roman" w:hAnsi="Times New Roman" w:cs="Times New Roman"/>
          <w:sz w:val="24"/>
          <w:szCs w:val="24"/>
        </w:rPr>
        <w:t xml:space="preserve">. </w:t>
      </w:r>
      <w:r w:rsidR="00344D80">
        <w:rPr>
          <w:rFonts w:ascii="Times New Roman" w:hAnsi="Times New Roman" w:cs="Times New Roman"/>
          <w:sz w:val="24"/>
          <w:szCs w:val="24"/>
        </w:rPr>
        <w:t xml:space="preserve">Specifically, </w:t>
      </w:r>
      <w:r w:rsidR="006A7B54" w:rsidRPr="00A4257C">
        <w:rPr>
          <w:rFonts w:ascii="Times New Roman" w:hAnsi="Times New Roman" w:cs="Times New Roman"/>
          <w:sz w:val="24"/>
          <w:szCs w:val="24"/>
        </w:rPr>
        <w:t>we start</w:t>
      </w:r>
      <w:r w:rsidR="00344D80">
        <w:rPr>
          <w:rFonts w:ascii="Times New Roman" w:hAnsi="Times New Roman" w:cs="Times New Roman"/>
          <w:sz w:val="24"/>
          <w:szCs w:val="24"/>
        </w:rPr>
        <w:t>ed</w:t>
      </w:r>
      <w:r w:rsidR="006A7B54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344D80">
        <w:rPr>
          <w:rFonts w:ascii="Times New Roman" w:hAnsi="Times New Roman" w:cs="Times New Roman"/>
          <w:sz w:val="24"/>
          <w:szCs w:val="24"/>
        </w:rPr>
        <w:t xml:space="preserve">TEM simulation </w:t>
      </w:r>
      <w:r w:rsidR="006A7B54" w:rsidRPr="00A4257C">
        <w:rPr>
          <w:rFonts w:ascii="Times New Roman" w:hAnsi="Times New Roman" w:cs="Times New Roman"/>
          <w:sz w:val="24"/>
          <w:szCs w:val="24"/>
        </w:rPr>
        <w:t xml:space="preserve">to </w:t>
      </w:r>
      <w:r w:rsidR="00344D80">
        <w:rPr>
          <w:rFonts w:ascii="Times New Roman" w:hAnsi="Times New Roman" w:cs="Times New Roman"/>
          <w:sz w:val="24"/>
          <w:szCs w:val="24"/>
        </w:rPr>
        <w:t>estimate the state variable values</w:t>
      </w:r>
      <w:r w:rsidR="006A7B54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344D80">
        <w:rPr>
          <w:rFonts w:ascii="Times New Roman" w:hAnsi="Times New Roman" w:cs="Times New Roman"/>
          <w:sz w:val="24"/>
          <w:szCs w:val="24"/>
        </w:rPr>
        <w:t xml:space="preserve">Based on these values, the </w:t>
      </w:r>
      <w:r w:rsidR="002E11AD">
        <w:rPr>
          <w:rFonts w:ascii="Times New Roman" w:hAnsi="Times New Roman" w:cs="Times New Roman"/>
          <w:sz w:val="24"/>
          <w:szCs w:val="24"/>
        </w:rPr>
        <w:t xml:space="preserve">spin-up </w:t>
      </w:r>
      <w:r w:rsidR="00344D80">
        <w:rPr>
          <w:rFonts w:ascii="Times New Roman" w:hAnsi="Times New Roman" w:cs="Times New Roman"/>
          <w:sz w:val="24"/>
          <w:szCs w:val="24"/>
        </w:rPr>
        <w:t xml:space="preserve">runs were conducted </w:t>
      </w:r>
      <w:r w:rsidR="002E11AD">
        <w:rPr>
          <w:rFonts w:ascii="Times New Roman" w:hAnsi="Times New Roman" w:cs="Times New Roman"/>
          <w:sz w:val="24"/>
          <w:szCs w:val="24"/>
        </w:rPr>
        <w:t>to reach the final steady state.</w:t>
      </w:r>
      <w:r w:rsidR="00A47B5D">
        <w:rPr>
          <w:rFonts w:ascii="Times New Roman" w:hAnsi="Times New Roman" w:cs="Times New Roman"/>
          <w:sz w:val="24"/>
          <w:szCs w:val="24"/>
        </w:rPr>
        <w:t xml:space="preserve"> </w:t>
      </w:r>
      <w:r w:rsidR="003060CB">
        <w:rPr>
          <w:rFonts w:ascii="Times New Roman" w:hAnsi="Times New Roman" w:cs="Times New Roman"/>
          <w:sz w:val="24"/>
          <w:szCs w:val="24"/>
        </w:rPr>
        <w:t>W</w:t>
      </w:r>
      <w:r w:rsidR="00111A69" w:rsidRPr="00A4257C">
        <w:rPr>
          <w:rFonts w:ascii="Times New Roman" w:hAnsi="Times New Roman" w:cs="Times New Roman"/>
          <w:sz w:val="24"/>
          <w:szCs w:val="24"/>
        </w:rPr>
        <w:t xml:space="preserve">e </w:t>
      </w:r>
      <w:r w:rsidR="000A3E89">
        <w:rPr>
          <w:rFonts w:ascii="Times New Roman" w:hAnsi="Times New Roman" w:cs="Times New Roman"/>
          <w:sz w:val="24"/>
          <w:szCs w:val="24"/>
        </w:rPr>
        <w:t>f</w:t>
      </w:r>
      <w:r w:rsidR="00344D80">
        <w:rPr>
          <w:rFonts w:ascii="Times New Roman" w:hAnsi="Times New Roman" w:cs="Times New Roman"/>
          <w:sz w:val="24"/>
          <w:szCs w:val="24"/>
        </w:rPr>
        <w:t xml:space="preserve">ound </w:t>
      </w:r>
      <w:r w:rsidR="0044446A">
        <w:rPr>
          <w:rFonts w:ascii="Times New Roman" w:hAnsi="Times New Roman" w:cs="Times New Roman"/>
          <w:sz w:val="24"/>
          <w:szCs w:val="24"/>
        </w:rPr>
        <w:t xml:space="preserve">that </w:t>
      </w:r>
      <w:r w:rsidR="00111A69" w:rsidRPr="00A4257C">
        <w:rPr>
          <w:rFonts w:ascii="Times New Roman" w:hAnsi="Times New Roman" w:cs="Times New Roman"/>
          <w:sz w:val="24"/>
          <w:szCs w:val="24"/>
        </w:rPr>
        <w:t xml:space="preserve">the semi-analytical solution is better than </w:t>
      </w:r>
      <w:r w:rsidR="00344D80">
        <w:rPr>
          <w:rFonts w:ascii="Times New Roman" w:hAnsi="Times New Roman" w:cs="Times New Roman"/>
          <w:sz w:val="24"/>
          <w:szCs w:val="24"/>
        </w:rPr>
        <w:t xml:space="preserve">the original </w:t>
      </w:r>
      <w:r w:rsidR="00111A69" w:rsidRPr="00A4257C">
        <w:rPr>
          <w:rFonts w:ascii="Times New Roman" w:hAnsi="Times New Roman" w:cs="Times New Roman"/>
          <w:sz w:val="24"/>
          <w:szCs w:val="24"/>
        </w:rPr>
        <w:t xml:space="preserve">spin-up method, but slower than </w:t>
      </w:r>
      <w:r w:rsidR="003060CB">
        <w:rPr>
          <w:rFonts w:ascii="Times New Roman" w:hAnsi="Times New Roman" w:cs="Times New Roman"/>
          <w:sz w:val="24"/>
          <w:szCs w:val="24"/>
        </w:rPr>
        <w:t>the new method proposed in this study (</w:t>
      </w:r>
      <w:r w:rsidR="00344D80">
        <w:rPr>
          <w:rFonts w:ascii="Times New Roman" w:hAnsi="Times New Roman" w:cs="Times New Roman"/>
          <w:sz w:val="24"/>
          <w:szCs w:val="24"/>
        </w:rPr>
        <w:t>Table 2)</w:t>
      </w:r>
      <w:r w:rsidR="00111A69" w:rsidRPr="00A4257C">
        <w:rPr>
          <w:rFonts w:ascii="Times New Roman" w:hAnsi="Times New Roman" w:cs="Times New Roman"/>
          <w:sz w:val="24"/>
          <w:szCs w:val="24"/>
        </w:rPr>
        <w:t>.</w:t>
      </w:r>
    </w:p>
    <w:p w14:paraId="0DF46C2F" w14:textId="0AFF5003" w:rsidR="00242182" w:rsidRPr="00A4257C" w:rsidRDefault="00242182" w:rsidP="0024218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  <w:pPrChange w:id="121" w:author="Yang Qu" w:date="2018-05-14T22:28:00Z">
          <w:pPr>
            <w:spacing w:line="480" w:lineRule="auto"/>
          </w:pPr>
        </w:pPrChange>
      </w:pPr>
      <w:ins w:id="122" w:author="Yang Qu" w:date="2018-05-14T22:28:00Z">
        <w:r w:rsidRPr="00242182">
          <w:rPr>
            <w:rFonts w:ascii="Times New Roman" w:hAnsi="Times New Roman" w:cs="Times New Roman"/>
            <w:sz w:val="24"/>
            <w:szCs w:val="24"/>
          </w:rPr>
          <w:t>To accelerate the spin-up for multiple soil carbon pool models with relatively simple and linear decomposition processes, implementing our method shall be relatively easy, but will take a great amount of computing time to equilibrate. For models such as CLM, multiple methods have been tested to accelerate their spin-up process (e.g., Fang et al., 2015), the direct analytical solution method might be time-consuming to achieve.</w:t>
        </w:r>
      </w:ins>
    </w:p>
    <w:p w14:paraId="73C7A1FA" w14:textId="29B10C2B" w:rsidR="00422B17" w:rsidRPr="00A4257C" w:rsidRDefault="00A54B1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4. </w:t>
      </w:r>
      <w:r w:rsidR="00CB2D67">
        <w:rPr>
          <w:rFonts w:ascii="Times New Roman" w:hAnsi="Times New Roman" w:cs="Times New Roman"/>
          <w:sz w:val="24"/>
          <w:szCs w:val="24"/>
        </w:rPr>
        <w:t xml:space="preserve">Summary </w:t>
      </w:r>
    </w:p>
    <w:p w14:paraId="153784A0" w14:textId="4680D28E" w:rsidR="00540E0F" w:rsidRDefault="00FC765C" w:rsidP="00CB2D67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="00CB2D67">
        <w:rPr>
          <w:rFonts w:ascii="Times New Roman" w:hAnsi="Times New Roman" w:cs="Times New Roman"/>
          <w:sz w:val="24"/>
          <w:szCs w:val="24"/>
        </w:rPr>
        <w:t>developed</w:t>
      </w:r>
      <w:r>
        <w:rPr>
          <w:rFonts w:ascii="Times New Roman" w:hAnsi="Times New Roman" w:cs="Times New Roman"/>
          <w:sz w:val="24"/>
          <w:szCs w:val="24"/>
        </w:rPr>
        <w:t xml:space="preserve"> a new</w:t>
      </w:r>
      <w:r w:rsidR="00CB2D67">
        <w:rPr>
          <w:rFonts w:ascii="Times New Roman" w:hAnsi="Times New Roman" w:cs="Times New Roman"/>
          <w:sz w:val="24"/>
          <w:szCs w:val="24"/>
        </w:rPr>
        <w:t xml:space="preserve"> </w:t>
      </w:r>
      <w:r w:rsidR="00A07A67" w:rsidRPr="00A4257C">
        <w:rPr>
          <w:rFonts w:ascii="Times New Roman" w:hAnsi="Times New Roman" w:cs="Times New Roman"/>
          <w:sz w:val="24"/>
          <w:szCs w:val="24"/>
        </w:rPr>
        <w:t xml:space="preserve">method </w:t>
      </w:r>
      <w:r w:rsidR="00540E0F">
        <w:rPr>
          <w:rFonts w:ascii="Times New Roman" w:hAnsi="Times New Roman" w:cs="Times New Roman"/>
          <w:sz w:val="24"/>
          <w:szCs w:val="24"/>
        </w:rPr>
        <w:t>to speed up the</w:t>
      </w:r>
      <w:r w:rsidR="00A07A67" w:rsidRPr="00A4257C">
        <w:rPr>
          <w:rFonts w:ascii="Times New Roman" w:hAnsi="Times New Roman" w:cs="Times New Roman"/>
          <w:sz w:val="24"/>
          <w:szCs w:val="24"/>
        </w:rPr>
        <w:t xml:space="preserve"> spin-up process in </w:t>
      </w:r>
      <w:r w:rsidR="00540E0F">
        <w:rPr>
          <w:rFonts w:ascii="Times New Roman" w:hAnsi="Times New Roman" w:cs="Times New Roman"/>
          <w:sz w:val="24"/>
          <w:szCs w:val="24"/>
        </w:rPr>
        <w:t xml:space="preserve">process-based </w:t>
      </w:r>
      <w:r w:rsidR="00A07A67" w:rsidRPr="00A4257C">
        <w:rPr>
          <w:rFonts w:ascii="Times New Roman" w:hAnsi="Times New Roman" w:cs="Times New Roman"/>
          <w:sz w:val="24"/>
          <w:szCs w:val="24"/>
        </w:rPr>
        <w:t>biogeochemi</w:t>
      </w:r>
      <w:r w:rsidR="00540E0F">
        <w:rPr>
          <w:rFonts w:ascii="Times New Roman" w:hAnsi="Times New Roman" w:cs="Times New Roman"/>
          <w:sz w:val="24"/>
          <w:szCs w:val="24"/>
        </w:rPr>
        <w:t xml:space="preserve">stry </w:t>
      </w:r>
      <w:r w:rsidR="00A07A67" w:rsidRPr="00A4257C">
        <w:rPr>
          <w:rFonts w:ascii="Times New Roman" w:hAnsi="Times New Roman" w:cs="Times New Roman"/>
          <w:sz w:val="24"/>
          <w:szCs w:val="24"/>
        </w:rPr>
        <w:t>model</w:t>
      </w:r>
      <w:r w:rsidR="00540E0F">
        <w:rPr>
          <w:rFonts w:ascii="Times New Roman" w:hAnsi="Times New Roman" w:cs="Times New Roman"/>
          <w:sz w:val="24"/>
          <w:szCs w:val="24"/>
        </w:rPr>
        <w:t>s</w:t>
      </w:r>
      <w:r w:rsidR="00A07A67" w:rsidRPr="00A4257C">
        <w:rPr>
          <w:rFonts w:ascii="Times New Roman" w:hAnsi="Times New Roman" w:cs="Times New Roman"/>
          <w:sz w:val="24"/>
          <w:szCs w:val="24"/>
        </w:rPr>
        <w:t>.</w:t>
      </w:r>
      <w:r w:rsidR="00D32789" w:rsidRPr="00A42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="00205C2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found that t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he </w:t>
      </w:r>
      <w:r w:rsidR="00540E0F">
        <w:rPr>
          <w:rFonts w:ascii="Times New Roman" w:hAnsi="Times New Roman" w:cs="Times New Roman"/>
          <w:sz w:val="24"/>
          <w:szCs w:val="24"/>
        </w:rPr>
        <w:t xml:space="preserve">new </w:t>
      </w:r>
      <w:r w:rsidR="000F2E6D" w:rsidRPr="00A4257C">
        <w:rPr>
          <w:rFonts w:ascii="Times New Roman" w:hAnsi="Times New Roman" w:cs="Times New Roman"/>
          <w:sz w:val="24"/>
          <w:szCs w:val="24"/>
        </w:rPr>
        <w:t>metho</w:t>
      </w:r>
      <w:r w:rsidR="00540E0F">
        <w:rPr>
          <w:rFonts w:ascii="Times New Roman" w:hAnsi="Times New Roman" w:cs="Times New Roman"/>
          <w:sz w:val="24"/>
          <w:szCs w:val="24"/>
        </w:rPr>
        <w:t xml:space="preserve">d </w:t>
      </w:r>
      <w:r w:rsidR="000F2E6D" w:rsidRPr="00A4257C">
        <w:rPr>
          <w:rFonts w:ascii="Times New Roman" w:hAnsi="Times New Roman" w:cs="Times New Roman"/>
          <w:sz w:val="24"/>
          <w:szCs w:val="24"/>
        </w:rPr>
        <w:t>shorten</w:t>
      </w:r>
      <w:r w:rsidR="00540E0F">
        <w:rPr>
          <w:rFonts w:ascii="Times New Roman" w:hAnsi="Times New Roman" w:cs="Times New Roman"/>
          <w:sz w:val="24"/>
          <w:szCs w:val="24"/>
        </w:rPr>
        <w:t>ed</w:t>
      </w:r>
      <w:r w:rsidR="000F2E6D" w:rsidRPr="00A4257C">
        <w:rPr>
          <w:rFonts w:ascii="Times New Roman" w:hAnsi="Times New Roman" w:cs="Times New Roman"/>
          <w:sz w:val="24"/>
          <w:szCs w:val="24"/>
        </w:rPr>
        <w:t xml:space="preserve"> 90% of the spin-up time</w:t>
      </w:r>
      <w:r w:rsidR="00CB2D67">
        <w:rPr>
          <w:rFonts w:ascii="Times New Roman" w:hAnsi="Times New Roman" w:cs="Times New Roman"/>
          <w:sz w:val="24"/>
          <w:szCs w:val="24"/>
        </w:rPr>
        <w:t xml:space="preserve"> using </w:t>
      </w:r>
      <w:r w:rsidR="00540E0F">
        <w:rPr>
          <w:rFonts w:ascii="Times New Roman" w:hAnsi="Times New Roman" w:cs="Times New Roman"/>
          <w:sz w:val="24"/>
          <w:szCs w:val="24"/>
        </w:rPr>
        <w:t xml:space="preserve">the </w:t>
      </w:r>
      <w:r w:rsidR="00CB2D67">
        <w:rPr>
          <w:rFonts w:ascii="Times New Roman" w:hAnsi="Times New Roman" w:cs="Times New Roman"/>
          <w:sz w:val="24"/>
          <w:szCs w:val="24"/>
        </w:rPr>
        <w:t>traditional method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.  </w:t>
      </w:r>
      <w:r w:rsidR="00DD36D5" w:rsidRPr="00A4257C">
        <w:rPr>
          <w:rFonts w:ascii="Times New Roman" w:hAnsi="Times New Roman" w:cs="Times New Roman"/>
          <w:sz w:val="24"/>
          <w:szCs w:val="24"/>
        </w:rPr>
        <w:t xml:space="preserve">For regional </w:t>
      </w:r>
      <w:r w:rsidR="0042758F">
        <w:rPr>
          <w:rFonts w:ascii="Times New Roman" w:hAnsi="Times New Roman" w:cs="Times New Roman"/>
          <w:sz w:val="24"/>
          <w:szCs w:val="24"/>
        </w:rPr>
        <w:t>simulation</w:t>
      </w:r>
      <w:r w:rsidR="00C32867">
        <w:rPr>
          <w:rFonts w:ascii="Times New Roman" w:hAnsi="Times New Roman" w:cs="Times New Roman"/>
          <w:sz w:val="24"/>
          <w:szCs w:val="24"/>
        </w:rPr>
        <w:t>s</w:t>
      </w:r>
      <w:r w:rsidR="00FC4C99" w:rsidRPr="00A4257C">
        <w:rPr>
          <w:rFonts w:ascii="Times New Roman" w:hAnsi="Times New Roman" w:cs="Times New Roman"/>
          <w:sz w:val="24"/>
          <w:szCs w:val="24"/>
        </w:rPr>
        <w:t xml:space="preserve"> in North America</w:t>
      </w:r>
      <w:r w:rsidR="00DD36D5" w:rsidRPr="00A4257C">
        <w:rPr>
          <w:rFonts w:ascii="Times New Roman" w:hAnsi="Times New Roman" w:cs="Times New Roman"/>
          <w:sz w:val="24"/>
          <w:szCs w:val="24"/>
        </w:rPr>
        <w:t xml:space="preserve">, 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average spin-up time saving is 85% for either daily </w:t>
      </w:r>
      <w:r w:rsidR="00FC4C99" w:rsidRPr="00A4257C">
        <w:rPr>
          <w:rFonts w:ascii="Times New Roman" w:hAnsi="Times New Roman" w:cs="Times New Roman"/>
          <w:sz w:val="24"/>
          <w:szCs w:val="24"/>
        </w:rPr>
        <w:t xml:space="preserve">or monthly version of TEM.  </w:t>
      </w:r>
      <w:ins w:id="123" w:author="Yang Qu" w:date="2018-05-14T22:28:00Z">
        <w:r w:rsidR="00C427E2">
          <w:rPr>
            <w:rFonts w:ascii="Times New Roman" w:hAnsi="Times New Roman" w:cs="Times New Roman"/>
            <w:sz w:val="24"/>
            <w:szCs w:val="24"/>
          </w:rPr>
          <w:t>We consider our method is a general approach to accelerate the spin-up</w:t>
        </w:r>
        <w:r w:rsidR="00C427E2" w:rsidRPr="00C427E2">
          <w:rPr>
            <w:rFonts w:ascii="Times New Roman" w:hAnsi="Times New Roman" w:cs="Times New Roman"/>
            <w:sz w:val="24"/>
            <w:szCs w:val="24"/>
          </w:rPr>
          <w:t xml:space="preserve"> process for process-based biogeochemistry models. </w:t>
        </w:r>
        <w:proofErr w:type="gramStart"/>
        <w:r w:rsidR="00C427E2" w:rsidRPr="00C427E2">
          <w:rPr>
            <w:rFonts w:ascii="Times New Roman" w:hAnsi="Times New Roman" w:cs="Times New Roman"/>
            <w:sz w:val="24"/>
            <w:szCs w:val="24"/>
          </w:rPr>
          <w:t>As long as</w:t>
        </w:r>
        <w:proofErr w:type="gramEnd"/>
        <w:r w:rsidR="00C427E2" w:rsidRPr="00C427E2">
          <w:rPr>
            <w:rFonts w:ascii="Times New Roman" w:hAnsi="Times New Roman" w:cs="Times New Roman"/>
            <w:sz w:val="24"/>
            <w:szCs w:val="24"/>
          </w:rPr>
          <w:t xml:space="preserve"> the governing equations of the models can be formulated as the form in eq. (9), the algorithm could be adopted accordingly</w:t>
        </w:r>
      </w:ins>
      <w:ins w:id="124" w:author="Yang Qu" w:date="2018-05-14T22:29:00Z">
        <w:r w:rsidR="00C427E2">
          <w:rPr>
            <w:rFonts w:ascii="Times New Roman" w:hAnsi="Times New Roman" w:cs="Times New Roman"/>
            <w:sz w:val="24"/>
            <w:szCs w:val="24"/>
          </w:rPr>
          <w:t>.</w:t>
        </w:r>
      </w:ins>
      <w:ins w:id="125" w:author="Yang Qu" w:date="2018-05-14T22:28:00Z">
        <w:r w:rsidR="00C427E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26" w:author="Yang Qu" w:date="2018-05-14T22:29:00Z">
        <w:r w:rsidR="00C427E2">
          <w:rPr>
            <w:rFonts w:ascii="Times New Roman" w:hAnsi="Times New Roman" w:cs="Times New Roman"/>
            <w:sz w:val="24"/>
            <w:szCs w:val="24"/>
          </w:rPr>
          <w:t>Our</w:t>
        </w:r>
      </w:ins>
      <w:del w:id="127" w:author="Yang Qu" w:date="2018-05-14T22:29:00Z">
        <w:r w:rsidR="00FC4C99" w:rsidRPr="00A4257C" w:rsidDel="00C427E2">
          <w:rPr>
            <w:rFonts w:ascii="Times New Roman" w:hAnsi="Times New Roman" w:cs="Times New Roman"/>
            <w:sz w:val="24"/>
            <w:szCs w:val="24"/>
          </w:rPr>
          <w:delText>This</w:delText>
        </w:r>
      </w:del>
      <w:r w:rsidR="00FC4C99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method </w:t>
      </w:r>
      <w:r w:rsidR="00FC4C99" w:rsidRPr="00A4257C">
        <w:rPr>
          <w:rFonts w:ascii="Times New Roman" w:hAnsi="Times New Roman" w:cs="Times New Roman"/>
          <w:sz w:val="24"/>
          <w:szCs w:val="24"/>
        </w:rPr>
        <w:t>will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FC4C99" w:rsidRPr="00A4257C">
        <w:rPr>
          <w:rFonts w:ascii="Times New Roman" w:hAnsi="Times New Roman" w:cs="Times New Roman"/>
          <w:sz w:val="24"/>
          <w:szCs w:val="24"/>
        </w:rPr>
        <w:t>significantly help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 </w:t>
      </w:r>
      <w:del w:id="128" w:author="Yang Qu" w:date="2018-05-14T22:29:00Z">
        <w:r w:rsidR="006B0326" w:rsidRPr="00A4257C" w:rsidDel="00C427E2">
          <w:rPr>
            <w:rFonts w:ascii="Times New Roman" w:hAnsi="Times New Roman" w:cs="Times New Roman"/>
            <w:sz w:val="24"/>
            <w:szCs w:val="24"/>
          </w:rPr>
          <w:delText xml:space="preserve">our </w:delText>
        </w:r>
      </w:del>
      <w:r w:rsidR="006B0326" w:rsidRPr="00A4257C">
        <w:rPr>
          <w:rFonts w:ascii="Times New Roman" w:hAnsi="Times New Roman" w:cs="Times New Roman"/>
          <w:sz w:val="24"/>
          <w:szCs w:val="24"/>
        </w:rPr>
        <w:t xml:space="preserve">future </w:t>
      </w:r>
      <w:r w:rsidR="00C32867">
        <w:rPr>
          <w:rFonts w:ascii="Times New Roman" w:hAnsi="Times New Roman" w:cs="Times New Roman"/>
          <w:sz w:val="24"/>
          <w:szCs w:val="24"/>
        </w:rPr>
        <w:t xml:space="preserve">carbon dynamics quantification </w:t>
      </w:r>
      <w:r w:rsidR="00FC4C99" w:rsidRPr="00A4257C">
        <w:rPr>
          <w:rFonts w:ascii="Times New Roman" w:hAnsi="Times New Roman" w:cs="Times New Roman"/>
          <w:sz w:val="24"/>
          <w:szCs w:val="24"/>
        </w:rPr>
        <w:t xml:space="preserve">with </w:t>
      </w:r>
      <w:r w:rsidR="00C32867">
        <w:rPr>
          <w:rFonts w:ascii="Times New Roman" w:hAnsi="Times New Roman" w:cs="Times New Roman"/>
          <w:sz w:val="24"/>
          <w:szCs w:val="24"/>
        </w:rPr>
        <w:t xml:space="preserve">biogeochemistry models </w:t>
      </w:r>
      <w:r w:rsidR="006B0326" w:rsidRPr="00A4257C">
        <w:rPr>
          <w:rFonts w:ascii="Times New Roman" w:hAnsi="Times New Roman" w:cs="Times New Roman"/>
          <w:sz w:val="24"/>
          <w:szCs w:val="24"/>
        </w:rPr>
        <w:t>at fine spatial and temporal scales.</w:t>
      </w:r>
      <w:r w:rsidR="00CB2D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9EB53D" w14:textId="60A1990E" w:rsidR="00422B17" w:rsidRPr="00A4257C" w:rsidRDefault="001371F9" w:rsidP="00F960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C508167" w14:textId="743BAE41" w:rsidR="00FD67BF" w:rsidRPr="00A4257C" w:rsidRDefault="00FD67BF" w:rsidP="00124BB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1</w:t>
      </w:r>
      <w:r w:rsidRPr="00A4257C">
        <w:rPr>
          <w:rFonts w:ascii="Times New Roman" w:hAnsi="Times New Roman" w:cs="Times New Roman"/>
          <w:sz w:val="24"/>
          <w:szCs w:val="24"/>
        </w:rPr>
        <w:t xml:space="preserve">. Test sites for </w:t>
      </w:r>
      <w:r>
        <w:rPr>
          <w:rFonts w:ascii="Times New Roman" w:hAnsi="Times New Roman" w:cs="Times New Roman"/>
          <w:sz w:val="24"/>
          <w:szCs w:val="24"/>
        </w:rPr>
        <w:t xml:space="preserve">new </w:t>
      </w:r>
      <w:r w:rsidRPr="00A4257C">
        <w:rPr>
          <w:rFonts w:ascii="Times New Roman" w:hAnsi="Times New Roman" w:cs="Times New Roman"/>
          <w:sz w:val="24"/>
          <w:szCs w:val="24"/>
        </w:rPr>
        <w:t xml:space="preserve">spin-up </w:t>
      </w:r>
      <w:r>
        <w:rPr>
          <w:rFonts w:ascii="Times New Roman" w:hAnsi="Times New Roman" w:cs="Times New Roman"/>
          <w:sz w:val="24"/>
          <w:szCs w:val="24"/>
        </w:rPr>
        <w:t xml:space="preserve">algorithms </w:t>
      </w: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2440"/>
        <w:gridCol w:w="1980"/>
        <w:gridCol w:w="2560"/>
        <w:gridCol w:w="2940"/>
      </w:tblGrid>
      <w:tr w:rsidR="003F1C12" w:rsidRPr="00A4257C" w14:paraId="219F24DE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8EFD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Site Name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5CE6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Location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A6FD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PFT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2409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Reference</w:t>
            </w:r>
          </w:p>
        </w:tc>
      </w:tr>
      <w:tr w:rsidR="003F1C12" w:rsidRPr="00A4257C" w14:paraId="2883E9D6" w14:textId="77777777" w:rsidTr="0008248E">
        <w:trPr>
          <w:trHeight w:val="300"/>
        </w:trPr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29F1" w14:textId="4E3ABE40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Fort Peck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05D4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48.3N, 105.1W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527B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Grassland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28ED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>Gilmanov</w:t>
            </w:r>
            <w:proofErr w:type="spellEnd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 xml:space="preserve"> et al. [2005]</w:t>
            </w:r>
          </w:p>
        </w:tc>
      </w:tr>
      <w:tr w:rsidR="003F1C12" w:rsidRPr="00A4257C" w14:paraId="2A39AB54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7322" w14:textId="3EA1737E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Bartlett Exp Forest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C8A1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44.1N, 71.3W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83D5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Deciduous broadleaf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56D2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>Ollinger</w:t>
            </w:r>
            <w:proofErr w:type="spellEnd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 xml:space="preserve"> et al. [2005]</w:t>
            </w:r>
          </w:p>
        </w:tc>
      </w:tr>
      <w:tr w:rsidR="003F1C12" w:rsidRPr="00A4257C" w14:paraId="3CA6BABE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84B8" w14:textId="52D8853C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UCI_1850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3A19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55.9N, 98.5W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8DDA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>Evergrenn</w:t>
            </w:r>
            <w:proofErr w:type="spellEnd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 xml:space="preserve"> needle-leaf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AF16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>Goulden</w:t>
            </w:r>
            <w:proofErr w:type="spellEnd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 xml:space="preserve"> et al. [2006]</w:t>
            </w:r>
          </w:p>
        </w:tc>
      </w:tr>
      <w:tr w:rsidR="003F1C12" w:rsidRPr="00A4257C" w14:paraId="62B793FE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E1CA" w14:textId="577C2E2E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Vaira Ranch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E943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38.4N, 121.0W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71E0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Grassland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839B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>Baldocchi</w:t>
            </w:r>
            <w:proofErr w:type="spellEnd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 xml:space="preserve"> et al. [2004]</w:t>
            </w:r>
          </w:p>
        </w:tc>
      </w:tr>
      <w:tr w:rsidR="003F1C12" w:rsidRPr="00A4257C" w14:paraId="397A8D18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6A70" w14:textId="52047D51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Missouri Ozark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2B7F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38.7N, 92.2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74B1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Deciduous broadleaf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5DB4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Gu et al. [2007, 2012]</w:t>
            </w:r>
          </w:p>
        </w:tc>
      </w:tr>
      <w:tr w:rsidR="003F1C12" w:rsidRPr="00A4257C" w14:paraId="29032087" w14:textId="77777777" w:rsidTr="00D46213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AF3B" w14:textId="787E9EFB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Niwot Ridge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3849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40.0N, 105.5W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17CC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>Evergrenn</w:t>
            </w:r>
            <w:proofErr w:type="spellEnd"/>
            <w:r w:rsidRPr="00A4257C">
              <w:rPr>
                <w:rFonts w:ascii="Times New Roman" w:eastAsia="Times New Roman" w:hAnsi="Times New Roman" w:cs="Times New Roman"/>
                <w:color w:val="000000"/>
              </w:rPr>
              <w:t xml:space="preserve"> needle-leaf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A754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Turnipseed et al. [2003, 2004]</w:t>
            </w:r>
          </w:p>
        </w:tc>
      </w:tr>
      <w:tr w:rsidR="00D46213" w:rsidRPr="00A4257C" w14:paraId="3C1D3FAF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BA1A18" w14:textId="0C47053F" w:rsidR="00D46213" w:rsidRDefault="00D46213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 Harvard Forest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87EE14" w14:textId="65067F94" w:rsidR="00D46213" w:rsidRPr="00A4257C" w:rsidRDefault="00D46213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43.5N, </w:t>
            </w:r>
            <w:r w:rsidR="009B55A1">
              <w:rPr>
                <w:rFonts w:ascii="Times New Roman" w:eastAsia="Times New Roman" w:hAnsi="Times New Roman" w:cs="Times New Roman"/>
                <w:color w:val="000000"/>
              </w:rPr>
              <w:t>72.2W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52332" w14:textId="5760A1EE" w:rsidR="00D46213" w:rsidRPr="00A4257C" w:rsidRDefault="009B55A1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Deciduous broadleaf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E41C45" w14:textId="37B5DDFD" w:rsidR="00D46213" w:rsidRPr="00A4257C" w:rsidRDefault="009B55A1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Gorsel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et al. [</w:t>
            </w:r>
            <w:r w:rsidR="004F436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09]</w:t>
            </w:r>
          </w:p>
        </w:tc>
      </w:tr>
    </w:tbl>
    <w:p w14:paraId="78039ACE" w14:textId="77777777" w:rsidR="00913DF2" w:rsidRPr="00A4257C" w:rsidRDefault="00913DF2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59DCB4E" w14:textId="77777777" w:rsidR="009A53A8" w:rsidRDefault="009A53A8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DA3ADEE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A506145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14DB51E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C9C6624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CB3D695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40D0CA4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234FF9D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CDD02A2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4AF471A" w14:textId="77777777" w:rsidR="00A15144" w:rsidRPr="00A4257C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18D3686" w14:textId="77777777" w:rsidR="009A53A8" w:rsidRPr="00A4257C" w:rsidRDefault="009A53A8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1715539" w14:textId="5ECC9D98" w:rsidR="009A53A8" w:rsidRPr="00A4257C" w:rsidRDefault="00363AF2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 w:rsidR="000E7F1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249D0">
        <w:rPr>
          <w:rFonts w:ascii="Times New Roman" w:hAnsi="Times New Roman" w:cs="Times New Roman"/>
          <w:sz w:val="24"/>
          <w:szCs w:val="24"/>
        </w:rPr>
        <w:t>Spin-up time comparison for different</w:t>
      </w:r>
      <w:r w:rsidR="004D3374">
        <w:rPr>
          <w:rFonts w:ascii="Times New Roman" w:hAnsi="Times New Roman" w:cs="Times New Roman"/>
          <w:sz w:val="24"/>
          <w:szCs w:val="24"/>
        </w:rPr>
        <w:t xml:space="preserve"> methods</w:t>
      </w:r>
      <w:r w:rsidR="00C32867">
        <w:rPr>
          <w:rFonts w:ascii="Times New Roman" w:hAnsi="Times New Roman" w:cs="Times New Roman"/>
          <w:sz w:val="24"/>
          <w:szCs w:val="24"/>
        </w:rPr>
        <w:t>, s</w:t>
      </w:r>
      <w:r w:rsidR="00BD53E3">
        <w:rPr>
          <w:rFonts w:ascii="Times New Roman" w:hAnsi="Times New Roman" w:cs="Times New Roman"/>
          <w:sz w:val="24"/>
          <w:szCs w:val="24"/>
        </w:rPr>
        <w:t>econds</w:t>
      </w:r>
      <w:r w:rsidR="0081530B">
        <w:rPr>
          <w:rFonts w:ascii="Times New Roman" w:hAnsi="Times New Roman" w:cs="Times New Roman"/>
          <w:sz w:val="24"/>
          <w:szCs w:val="24"/>
        </w:rPr>
        <w:t xml:space="preserve"> </w:t>
      </w:r>
      <w:r w:rsidR="00950CE9">
        <w:rPr>
          <w:rFonts w:ascii="Times New Roman" w:hAnsi="Times New Roman" w:cs="Times New Roman"/>
          <w:sz w:val="24"/>
          <w:szCs w:val="24"/>
        </w:rPr>
        <w:t>represent</w:t>
      </w:r>
      <w:r w:rsidR="0081530B">
        <w:rPr>
          <w:rFonts w:ascii="Times New Roman" w:hAnsi="Times New Roman" w:cs="Times New Roman"/>
          <w:sz w:val="24"/>
          <w:szCs w:val="24"/>
        </w:rPr>
        <w:t xml:space="preserve"> real computation time</w:t>
      </w:r>
      <w:r w:rsidR="00C32867">
        <w:rPr>
          <w:rFonts w:ascii="Times New Roman" w:hAnsi="Times New Roman" w:cs="Times New Roman"/>
          <w:sz w:val="24"/>
          <w:szCs w:val="24"/>
        </w:rPr>
        <w:t>, y</w:t>
      </w:r>
      <w:r w:rsidR="0081530B">
        <w:rPr>
          <w:rFonts w:ascii="Times New Roman" w:hAnsi="Times New Roman" w:cs="Times New Roman"/>
          <w:sz w:val="24"/>
          <w:szCs w:val="24"/>
        </w:rPr>
        <w:t xml:space="preserve">ears refer to the spin-up </w:t>
      </w:r>
      <w:r w:rsidR="00C32867">
        <w:rPr>
          <w:rFonts w:ascii="Times New Roman" w:hAnsi="Times New Roman" w:cs="Times New Roman"/>
          <w:sz w:val="24"/>
          <w:szCs w:val="24"/>
        </w:rPr>
        <w:t>annual cycles</w:t>
      </w:r>
    </w:p>
    <w:tbl>
      <w:tblPr>
        <w:tblW w:w="11460" w:type="dxa"/>
        <w:tblInd w:w="108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80"/>
        <w:gridCol w:w="2080"/>
        <w:gridCol w:w="2880"/>
        <w:gridCol w:w="2120"/>
        <w:gridCol w:w="3400"/>
      </w:tblGrid>
      <w:tr w:rsidR="007C6329" w:rsidRPr="00A4257C" w14:paraId="50398CF2" w14:textId="77777777" w:rsidTr="007C6329">
        <w:trPr>
          <w:trHeight w:val="570"/>
        </w:trPr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6ABD1D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Site No.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E5C400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Original Spin-up Year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9CEBE6" w14:textId="16D45C9C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Spin-up computation time (</w:t>
            </w:r>
            <w:r w:rsidR="004D3374">
              <w:rPr>
                <w:rFonts w:ascii="Times New Roman" w:eastAsia="Times New Roman" w:hAnsi="Times New Roman" w:cs="Times New Roman"/>
                <w:color w:val="000000"/>
              </w:rPr>
              <w:t>Seconds</w:t>
            </w: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129D5D" w14:textId="77A6088E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 xml:space="preserve">New method </w:t>
            </w:r>
            <w:r w:rsidR="004D3374">
              <w:rPr>
                <w:rFonts w:ascii="Times New Roman" w:eastAsia="Times New Roman" w:hAnsi="Times New Roman" w:cs="Times New Roman"/>
                <w:color w:val="000000"/>
              </w:rPr>
              <w:t xml:space="preserve">computation </w:t>
            </w: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time (</w:t>
            </w:r>
            <w:r w:rsidR="004D3374">
              <w:rPr>
                <w:rFonts w:ascii="Times New Roman" w:eastAsia="Times New Roman" w:hAnsi="Times New Roman" w:cs="Times New Roman"/>
                <w:color w:val="000000"/>
              </w:rPr>
              <w:t>Seconds</w:t>
            </w: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A85C0E" w14:textId="6F549D18" w:rsidR="007C6329" w:rsidRDefault="004D3374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="007C6329" w:rsidRPr="00A4257C">
              <w:rPr>
                <w:rFonts w:ascii="Times New Roman" w:eastAsia="Times New Roman" w:hAnsi="Times New Roman" w:cs="Times New Roman"/>
                <w:color w:val="000000"/>
              </w:rPr>
              <w:t>emi-analytical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method</w:t>
            </w:r>
          </w:p>
          <w:p w14:paraId="5E2BC536" w14:textId="128B191D" w:rsidR="0081530B" w:rsidRPr="00A4257C" w:rsidRDefault="0081530B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(equivalent</w:t>
            </w:r>
            <w:r w:rsidR="004D3374">
              <w:rPr>
                <w:rFonts w:ascii="Times New Roman" w:eastAsia="Times New Roman" w:hAnsi="Times New Roman" w:cs="Times New Roman"/>
                <w:color w:val="000000"/>
              </w:rPr>
              <w:t xml:space="preserve"> annual cycles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7C6329" w:rsidRPr="00A4257C" w14:paraId="0D91EB4C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10212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9446E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231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30C46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AAAE0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DA3E39" w14:textId="0B0EDEC8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0.7s (+76)</w:t>
            </w:r>
          </w:p>
        </w:tc>
      </w:tr>
      <w:tr w:rsidR="007C6329" w:rsidRPr="00A4257C" w14:paraId="47303176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C8D3D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333B4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3525D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B88AF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D785AD" w14:textId="04E4AAE3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0.8s (+101)</w:t>
            </w:r>
          </w:p>
        </w:tc>
      </w:tr>
      <w:tr w:rsidR="007C6329" w:rsidRPr="00A4257C" w14:paraId="25169908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66020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26074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245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AF7CB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0DC52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510AC3" w14:textId="7227500C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0.9s (+52)</w:t>
            </w:r>
          </w:p>
        </w:tc>
      </w:tr>
      <w:tr w:rsidR="007C6329" w:rsidRPr="00A4257C" w14:paraId="499B7E22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9989A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03DD5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443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1182E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963AB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F1717D" w14:textId="295B6D82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0.5s (+118)</w:t>
            </w:r>
          </w:p>
        </w:tc>
      </w:tr>
      <w:tr w:rsidR="007C6329" w:rsidRPr="00A4257C" w14:paraId="5428CD81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2C141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CDD4A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304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23154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1.8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B4E5D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2A205F" w14:textId="6A916816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0.8s (+86)</w:t>
            </w:r>
          </w:p>
        </w:tc>
      </w:tr>
      <w:tr w:rsidR="007C6329" w:rsidRPr="00A4257C" w14:paraId="7CC3E6C2" w14:textId="77777777" w:rsidTr="005E408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0A468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FFBC0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204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9EA03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35932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91A06A" w14:textId="4C1B8582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0.7s (+43)</w:t>
            </w:r>
          </w:p>
        </w:tc>
      </w:tr>
      <w:tr w:rsidR="005E4089" w:rsidRPr="00A4257C" w14:paraId="20EB37AF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822E01" w14:textId="2D4DBEEF" w:rsidR="005E4089" w:rsidRPr="00A4257C" w:rsidRDefault="005E408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2BA989" w14:textId="438415E5" w:rsidR="00E748DA" w:rsidRPr="00A4257C" w:rsidRDefault="00E748DA" w:rsidP="00E748D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564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13F06B" w14:textId="15E4F7C9" w:rsidR="005E4089" w:rsidRPr="00A4257C" w:rsidRDefault="00E748DA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2.5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FB1842" w14:textId="3E9E2618" w:rsidR="005E4089" w:rsidRPr="00A4257C" w:rsidRDefault="00E748DA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0.6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4DE5838" w14:textId="44F6D401" w:rsidR="005E4089" w:rsidRPr="00A4257C" w:rsidRDefault="00E748DA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0.9(</w:t>
            </w:r>
            <w:r w:rsidRPr="00E748DA">
              <w:rPr>
                <w:rFonts w:ascii="Times New Roman" w:eastAsia="Times New Roman" w:hAnsi="Times New Roman" w:cs="Times New Roman"/>
                <w:color w:val="000000"/>
              </w:rPr>
              <w:t>+45</w:t>
            </w: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)</w:t>
            </w:r>
          </w:p>
        </w:tc>
      </w:tr>
    </w:tbl>
    <w:p w14:paraId="105351E5" w14:textId="54DDFFFE" w:rsidR="003F1C12" w:rsidRDefault="003F1C12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6B6FA9C" w14:textId="77777777" w:rsidR="000F4D90" w:rsidRPr="00A4257C" w:rsidRDefault="000F4D90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5DF7921" wp14:editId="5936ADCB">
            <wp:extent cx="4049995" cy="4991100"/>
            <wp:effectExtent l="0" t="0" r="82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426" cy="4997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926BC" w14:textId="61BF87B9" w:rsidR="000F4D90" w:rsidRDefault="00124BB2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F4D90" w:rsidRPr="00A4257C">
        <w:rPr>
          <w:rFonts w:ascii="Times New Roman" w:hAnsi="Times New Roman" w:cs="Times New Roman"/>
          <w:sz w:val="24"/>
          <w:szCs w:val="24"/>
        </w:rPr>
        <w:t>Fig</w:t>
      </w:r>
      <w:r w:rsidR="00ED4B02">
        <w:rPr>
          <w:rFonts w:ascii="Times New Roman" w:hAnsi="Times New Roman" w:cs="Times New Roman"/>
          <w:sz w:val="24"/>
          <w:szCs w:val="24"/>
        </w:rPr>
        <w:t>.</w:t>
      </w:r>
      <w:r w:rsidR="00D80511">
        <w:rPr>
          <w:rFonts w:ascii="Times New Roman" w:hAnsi="Times New Roman" w:cs="Times New Roman"/>
          <w:sz w:val="24"/>
          <w:szCs w:val="24"/>
        </w:rPr>
        <w:t xml:space="preserve"> 1</w:t>
      </w:r>
      <w:r w:rsidR="000F4D90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A15144">
        <w:rPr>
          <w:rFonts w:ascii="Times New Roman" w:hAnsi="Times New Roman" w:cs="Times New Roman"/>
          <w:sz w:val="24"/>
          <w:szCs w:val="24"/>
        </w:rPr>
        <w:t>A</w:t>
      </w:r>
      <w:r w:rsidR="004D3374">
        <w:rPr>
          <w:rFonts w:ascii="Times New Roman" w:hAnsi="Times New Roman" w:cs="Times New Roman"/>
          <w:sz w:val="24"/>
          <w:szCs w:val="24"/>
        </w:rPr>
        <w:t>lgorithms and procedures</w:t>
      </w:r>
      <w:r w:rsidR="00A15144">
        <w:rPr>
          <w:rFonts w:ascii="Times New Roman" w:hAnsi="Times New Roman" w:cs="Times New Roman"/>
          <w:sz w:val="24"/>
          <w:szCs w:val="24"/>
        </w:rPr>
        <w:t xml:space="preserve"> of the n</w:t>
      </w:r>
      <w:r w:rsidR="00A15144" w:rsidRPr="00A4257C">
        <w:rPr>
          <w:rFonts w:ascii="Times New Roman" w:hAnsi="Times New Roman" w:cs="Times New Roman"/>
          <w:sz w:val="24"/>
          <w:szCs w:val="24"/>
        </w:rPr>
        <w:t xml:space="preserve">ew </w:t>
      </w:r>
      <w:r w:rsidR="00A15144">
        <w:rPr>
          <w:rFonts w:ascii="Times New Roman" w:hAnsi="Times New Roman" w:cs="Times New Roman"/>
          <w:sz w:val="24"/>
          <w:szCs w:val="24"/>
        </w:rPr>
        <w:t>spin-up method</w:t>
      </w:r>
    </w:p>
    <w:p w14:paraId="0D138B28" w14:textId="77777777" w:rsidR="008B2D66" w:rsidRDefault="008B2D66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7506A00" w14:textId="77777777" w:rsidR="008B2D66" w:rsidRDefault="008B2D66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0B1AD80" w14:textId="77777777" w:rsidR="008B2D66" w:rsidRDefault="008B2D66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6C0BA07" w14:textId="77777777" w:rsidR="008B2D66" w:rsidRPr="00A4257C" w:rsidRDefault="008B2D66" w:rsidP="008B2D6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5B4D80D" wp14:editId="65D152F2">
            <wp:extent cx="5943600" cy="40265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D4ECC" w14:textId="27C4913D" w:rsidR="008B2D66" w:rsidRDefault="008B2D66" w:rsidP="008B2D6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Fig</w:t>
      </w:r>
      <w:r>
        <w:rPr>
          <w:rFonts w:ascii="Times New Roman" w:hAnsi="Times New Roman" w:cs="Times New Roman"/>
          <w:sz w:val="24"/>
          <w:szCs w:val="24"/>
        </w:rPr>
        <w:t>. 2</w:t>
      </w:r>
      <w:r w:rsidRPr="00A4257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 time for NEP (g C yr</w:t>
      </w:r>
      <w:r w:rsidRPr="0073770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A7F5C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>
        <w:rPr>
          <w:rFonts w:ascii="Times New Roman" w:hAnsi="Times New Roman" w:cs="Times New Roman"/>
          <w:sz w:val="24"/>
          <w:szCs w:val="24"/>
        </w:rPr>
        <w:t xml:space="preserve">) reached a steady state with the </w:t>
      </w:r>
      <w:r w:rsidRPr="00A4257C">
        <w:rPr>
          <w:rFonts w:ascii="Times New Roman" w:hAnsi="Times New Roman" w:cs="Times New Roman"/>
          <w:sz w:val="24"/>
          <w:szCs w:val="24"/>
        </w:rPr>
        <w:t xml:space="preserve">original </w:t>
      </w:r>
      <w:r>
        <w:rPr>
          <w:rFonts w:ascii="Times New Roman" w:hAnsi="Times New Roman" w:cs="Times New Roman"/>
          <w:sz w:val="24"/>
          <w:szCs w:val="24"/>
        </w:rPr>
        <w:t xml:space="preserve">spin-up method at Harvard forest site. x represents model simulation years. </w:t>
      </w:r>
    </w:p>
    <w:p w14:paraId="431D9ECA" w14:textId="77777777" w:rsidR="008B2D66" w:rsidRPr="00A4257C" w:rsidRDefault="008B2D66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E0FE200" w14:textId="77777777" w:rsidR="000F4D90" w:rsidRPr="00A4257C" w:rsidRDefault="000F4D90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3B2A77C" w14:textId="4E188611" w:rsidR="000F4D90" w:rsidRPr="00A4257C" w:rsidRDefault="000F4D90" w:rsidP="008330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B99E14F" w14:textId="598B1037" w:rsidR="00913DF2" w:rsidRPr="00A4257C" w:rsidRDefault="00E468B9" w:rsidP="00036E00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E468B9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6F9E439" wp14:editId="73BA8D60">
            <wp:extent cx="5943600" cy="3559810"/>
            <wp:effectExtent l="0" t="0" r="0" b="254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D1B02" w14:textId="142E0BE1" w:rsidR="00ED4B02" w:rsidRDefault="004736EF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Fig</w:t>
      </w:r>
      <w:r w:rsidR="00ED4B02">
        <w:rPr>
          <w:rFonts w:ascii="Times New Roman" w:hAnsi="Times New Roman" w:cs="Times New Roman"/>
          <w:sz w:val="24"/>
          <w:szCs w:val="24"/>
        </w:rPr>
        <w:t xml:space="preserve">. </w:t>
      </w:r>
      <w:r w:rsidR="008B2D66">
        <w:rPr>
          <w:rFonts w:ascii="Times New Roman" w:hAnsi="Times New Roman" w:cs="Times New Roman"/>
          <w:sz w:val="24"/>
          <w:szCs w:val="24"/>
        </w:rPr>
        <w:t>3</w:t>
      </w:r>
      <w:r w:rsidR="001966B0" w:rsidRPr="00A4257C">
        <w:rPr>
          <w:rFonts w:ascii="Times New Roman" w:hAnsi="Times New Roman" w:cs="Times New Roman"/>
          <w:sz w:val="24"/>
          <w:szCs w:val="24"/>
        </w:rPr>
        <w:t xml:space="preserve">. </w:t>
      </w:r>
      <w:del w:id="129" w:author="Yang Qu" w:date="2018-05-01T13:05:00Z">
        <w:r w:rsidR="00BE757D" w:rsidDel="00507066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</w:del>
      <w:del w:id="130" w:author="Yang Qu" w:date="2018-05-14T22:29:00Z">
        <w:r w:rsidR="00BE757D" w:rsidDel="00694F31">
          <w:rPr>
            <w:rFonts w:ascii="Times New Roman" w:hAnsi="Times New Roman" w:cs="Times New Roman"/>
            <w:sz w:val="24"/>
            <w:szCs w:val="24"/>
          </w:rPr>
          <w:delText xml:space="preserve">spin-up time to </w:delText>
        </w:r>
      </w:del>
      <w:del w:id="131" w:author="Yang Qu" w:date="2018-05-01T13:05:00Z">
        <w:r w:rsidR="00BE757D" w:rsidDel="00507066">
          <w:rPr>
            <w:rFonts w:ascii="Times New Roman" w:hAnsi="Times New Roman" w:cs="Times New Roman"/>
            <w:sz w:val="24"/>
            <w:szCs w:val="24"/>
          </w:rPr>
          <w:delText>reach the steady state of NEP</w:delText>
        </w:r>
        <w:r w:rsidR="00ED4B02" w:rsidDel="00507066">
          <w:rPr>
            <w:rFonts w:ascii="Times New Roman" w:hAnsi="Times New Roman" w:cs="Times New Roman"/>
            <w:sz w:val="24"/>
            <w:szCs w:val="24"/>
          </w:rPr>
          <w:delText xml:space="preserve"> (g C m</w:delText>
        </w:r>
        <w:r w:rsidR="00ED4B02" w:rsidRPr="007C06B1" w:rsidDel="00507066">
          <w:rPr>
            <w:rFonts w:ascii="Times New Roman" w:hAnsi="Times New Roman" w:cs="Times New Roman"/>
            <w:sz w:val="24"/>
            <w:szCs w:val="24"/>
            <w:vertAlign w:val="superscript"/>
          </w:rPr>
          <w:delText>-2</w:delText>
        </w:r>
        <w:r w:rsidR="00ED4B02" w:rsidDel="00507066">
          <w:rPr>
            <w:rFonts w:ascii="Times New Roman" w:hAnsi="Times New Roman" w:cs="Times New Roman"/>
            <w:sz w:val="24"/>
            <w:szCs w:val="24"/>
          </w:rPr>
          <w:delText xml:space="preserve"> yr</w:delText>
        </w:r>
        <w:r w:rsidR="00ED4B02" w:rsidRPr="007C06B1" w:rsidDel="00507066">
          <w:rPr>
            <w:rFonts w:ascii="Times New Roman" w:hAnsi="Times New Roman" w:cs="Times New Roman"/>
            <w:sz w:val="24"/>
            <w:szCs w:val="24"/>
            <w:vertAlign w:val="superscript"/>
          </w:rPr>
          <w:delText>-1</w:delText>
        </w:r>
        <w:r w:rsidR="00ED4B02" w:rsidDel="00507066">
          <w:rPr>
            <w:rFonts w:ascii="Times New Roman" w:hAnsi="Times New Roman" w:cs="Times New Roman"/>
            <w:sz w:val="24"/>
            <w:szCs w:val="24"/>
          </w:rPr>
          <w:delText>)</w:delText>
        </w:r>
        <w:r w:rsidR="00BE757D" w:rsidDel="0050706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132" w:author="Yang Qu" w:date="2018-05-14T22:29:00Z">
        <w:r w:rsidR="00694F31">
          <w:rPr>
            <w:rFonts w:ascii="Times New Roman" w:hAnsi="Times New Roman" w:cs="Times New Roman"/>
            <w:sz w:val="24"/>
            <w:szCs w:val="24"/>
          </w:rPr>
          <w:t xml:space="preserve">Simulated </w:t>
        </w:r>
        <w:r w:rsidR="00684659">
          <w:rPr>
            <w:rFonts w:ascii="Times New Roman" w:hAnsi="Times New Roman" w:cs="Times New Roman"/>
            <w:sz w:val="24"/>
            <w:szCs w:val="24"/>
          </w:rPr>
          <w:t>N</w:t>
        </w:r>
      </w:ins>
      <w:ins w:id="133" w:author="Yang Qu" w:date="2018-05-14T22:30:00Z">
        <w:r w:rsidR="00684659">
          <w:rPr>
            <w:rFonts w:ascii="Times New Roman" w:hAnsi="Times New Roman" w:cs="Times New Roman"/>
            <w:sz w:val="24"/>
            <w:szCs w:val="24"/>
          </w:rPr>
          <w:t xml:space="preserve">EP </w:t>
        </w:r>
        <w:r w:rsidR="00684659">
          <w:rPr>
            <w:rFonts w:ascii="Times New Roman" w:hAnsi="Times New Roman" w:cs="Times New Roman"/>
            <w:sz w:val="24"/>
            <w:szCs w:val="24"/>
          </w:rPr>
          <w:t>(g C m</w:t>
        </w:r>
        <w:r w:rsidR="00684659" w:rsidRPr="007C06B1">
          <w:rPr>
            <w:rFonts w:ascii="Times New Roman" w:hAnsi="Times New Roman" w:cs="Times New Roman"/>
            <w:sz w:val="24"/>
            <w:szCs w:val="24"/>
            <w:vertAlign w:val="superscript"/>
          </w:rPr>
          <w:t>-2</w:t>
        </w:r>
        <w:r w:rsidR="00684659">
          <w:rPr>
            <w:rFonts w:ascii="Times New Roman" w:hAnsi="Times New Roman" w:cs="Times New Roman"/>
            <w:sz w:val="24"/>
            <w:szCs w:val="24"/>
          </w:rPr>
          <w:t xml:space="preserve"> yr</w:t>
        </w:r>
        <w:r w:rsidR="00684659" w:rsidRPr="007C06B1">
          <w:rPr>
            <w:rFonts w:ascii="Times New Roman" w:hAnsi="Times New Roman" w:cs="Times New Roman"/>
            <w:sz w:val="24"/>
            <w:szCs w:val="24"/>
            <w:vertAlign w:val="superscript"/>
          </w:rPr>
          <w:t>-1</w:t>
        </w:r>
        <w:r w:rsidR="00684659">
          <w:rPr>
            <w:rFonts w:ascii="Times New Roman" w:hAnsi="Times New Roman" w:cs="Times New Roman"/>
            <w:sz w:val="24"/>
            <w:szCs w:val="24"/>
          </w:rPr>
          <w:t>)</w:t>
        </w:r>
        <w:r w:rsidR="0068465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BE757D">
        <w:rPr>
          <w:rFonts w:ascii="Times New Roman" w:hAnsi="Times New Roman" w:cs="Times New Roman"/>
          <w:sz w:val="24"/>
          <w:szCs w:val="24"/>
        </w:rPr>
        <w:t xml:space="preserve">with the </w:t>
      </w:r>
      <w:r w:rsidR="001966B0" w:rsidRPr="00A4257C">
        <w:rPr>
          <w:rFonts w:ascii="Times New Roman" w:hAnsi="Times New Roman" w:cs="Times New Roman"/>
          <w:sz w:val="24"/>
          <w:szCs w:val="24"/>
        </w:rPr>
        <w:t>original spin-method</w:t>
      </w:r>
      <w:ins w:id="134" w:author="Yang Qu" w:date="2018-05-14T22:30:00Z">
        <w:r w:rsidR="007815F3">
          <w:rPr>
            <w:rFonts w:ascii="Times New Roman" w:hAnsi="Times New Roman" w:cs="Times New Roman"/>
            <w:sz w:val="24"/>
            <w:szCs w:val="24"/>
          </w:rPr>
          <w:t xml:space="preserve"> after different spin-up years of </w:t>
        </w:r>
      </w:ins>
      <w:del w:id="135" w:author="Yang Qu" w:date="2018-05-14T22:30:00Z">
        <w:r w:rsidR="00E468B9" w:rsidDel="007815F3">
          <w:rPr>
            <w:rFonts w:ascii="Times New Roman" w:hAnsi="Times New Roman" w:cs="Times New Roman"/>
            <w:sz w:val="24"/>
            <w:szCs w:val="24"/>
          </w:rPr>
          <w:delText>:</w:delText>
        </w:r>
      </w:del>
      <w:r w:rsidR="00E468B9">
        <w:rPr>
          <w:rFonts w:ascii="Times New Roman" w:hAnsi="Times New Roman" w:cs="Times New Roman"/>
          <w:sz w:val="24"/>
          <w:szCs w:val="24"/>
        </w:rPr>
        <w:t xml:space="preserve"> </w:t>
      </w:r>
      <w:del w:id="136" w:author="Yang Qu" w:date="2018-05-14T22:30:00Z">
        <w:r w:rsidR="00E468B9" w:rsidDel="007815F3">
          <w:rPr>
            <w:rFonts w:ascii="Times New Roman" w:hAnsi="Times New Roman" w:cs="Times New Roman"/>
            <w:sz w:val="24"/>
            <w:szCs w:val="24"/>
          </w:rPr>
          <w:delText xml:space="preserve">In </w:delText>
        </w:r>
      </w:del>
      <w:ins w:id="137" w:author="Yang Qu" w:date="2018-05-14T22:30:00Z">
        <w:r w:rsidR="007815F3">
          <w:rPr>
            <w:rFonts w:ascii="Times New Roman" w:hAnsi="Times New Roman" w:cs="Times New Roman"/>
            <w:sz w:val="24"/>
            <w:szCs w:val="24"/>
          </w:rPr>
          <w:t>(a)</w:t>
        </w:r>
        <w:r w:rsidR="007815F3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E468B9">
        <w:rPr>
          <w:rFonts w:ascii="Times New Roman" w:hAnsi="Times New Roman" w:cs="Times New Roman"/>
          <w:sz w:val="24"/>
          <w:szCs w:val="24"/>
        </w:rPr>
        <w:t xml:space="preserve">50, </w:t>
      </w:r>
      <w:ins w:id="138" w:author="Yang Qu" w:date="2018-05-14T22:30:00Z">
        <w:r w:rsidR="007815F3">
          <w:rPr>
            <w:rFonts w:ascii="Times New Roman" w:hAnsi="Times New Roman" w:cs="Times New Roman"/>
            <w:sz w:val="24"/>
            <w:szCs w:val="24"/>
          </w:rPr>
          <w:t xml:space="preserve">(b) </w:t>
        </w:r>
      </w:ins>
      <w:r w:rsidR="00E468B9">
        <w:rPr>
          <w:rFonts w:ascii="Times New Roman" w:hAnsi="Times New Roman" w:cs="Times New Roman"/>
          <w:sz w:val="24"/>
          <w:szCs w:val="24"/>
        </w:rPr>
        <w:t xml:space="preserve">100, </w:t>
      </w:r>
      <w:ins w:id="139" w:author="Yang Qu" w:date="2018-05-14T22:31:00Z">
        <w:r w:rsidR="007815F3">
          <w:rPr>
            <w:rFonts w:ascii="Times New Roman" w:hAnsi="Times New Roman" w:cs="Times New Roman"/>
            <w:sz w:val="24"/>
            <w:szCs w:val="24"/>
          </w:rPr>
          <w:t xml:space="preserve">(c) </w:t>
        </w:r>
      </w:ins>
      <w:r w:rsidR="00E468B9">
        <w:rPr>
          <w:rFonts w:ascii="Times New Roman" w:hAnsi="Times New Roman" w:cs="Times New Roman"/>
          <w:sz w:val="24"/>
          <w:szCs w:val="24"/>
        </w:rPr>
        <w:t>150, and</w:t>
      </w:r>
      <w:ins w:id="140" w:author="Yang Qu" w:date="2018-05-14T22:31:00Z">
        <w:r w:rsidR="001E00CE">
          <w:rPr>
            <w:rFonts w:ascii="Times New Roman" w:hAnsi="Times New Roman" w:cs="Times New Roman"/>
            <w:sz w:val="24"/>
            <w:szCs w:val="24"/>
          </w:rPr>
          <w:t xml:space="preserve"> (d)</w:t>
        </w:r>
      </w:ins>
      <w:r w:rsidR="00E468B9">
        <w:rPr>
          <w:rFonts w:ascii="Times New Roman" w:hAnsi="Times New Roman" w:cs="Times New Roman"/>
          <w:sz w:val="24"/>
          <w:szCs w:val="24"/>
        </w:rPr>
        <w:t xml:space="preserve"> 20</w:t>
      </w:r>
      <w:r w:rsidR="00ED4B02">
        <w:rPr>
          <w:rFonts w:ascii="Times New Roman" w:hAnsi="Times New Roman" w:cs="Times New Roman"/>
          <w:sz w:val="24"/>
          <w:szCs w:val="24"/>
        </w:rPr>
        <w:t xml:space="preserve">0 years, </w:t>
      </w:r>
      <w:ins w:id="141" w:author="Yang Qu" w:date="2018-05-14T22:31:00Z">
        <w:r w:rsidR="00AA451C">
          <w:rPr>
            <w:rFonts w:ascii="Times New Roman" w:hAnsi="Times New Roman" w:cs="Times New Roman"/>
            <w:sz w:val="24"/>
            <w:szCs w:val="24"/>
          </w:rPr>
          <w:t xml:space="preserve">respectively. After these spin-up years, </w:t>
        </w:r>
      </w:ins>
      <w:r w:rsidR="00204B98" w:rsidRPr="00A4257C">
        <w:rPr>
          <w:rFonts w:ascii="Times New Roman" w:hAnsi="Times New Roman" w:cs="Times New Roman"/>
          <w:sz w:val="24"/>
          <w:szCs w:val="24"/>
        </w:rPr>
        <w:t>63%</w:t>
      </w:r>
      <w:r w:rsidR="00A346EA">
        <w:rPr>
          <w:rFonts w:ascii="Times New Roman" w:hAnsi="Times New Roman" w:cs="Times New Roman"/>
          <w:sz w:val="24"/>
          <w:szCs w:val="24"/>
        </w:rPr>
        <w:t xml:space="preserve">, </w:t>
      </w:r>
      <w:r w:rsidR="00A346EA" w:rsidRPr="00A4257C">
        <w:rPr>
          <w:rFonts w:ascii="Times New Roman" w:hAnsi="Times New Roman" w:cs="Times New Roman"/>
          <w:sz w:val="24"/>
          <w:szCs w:val="24"/>
        </w:rPr>
        <w:t>89</w:t>
      </w:r>
      <w:r w:rsidR="00204B98" w:rsidRPr="00A4257C">
        <w:rPr>
          <w:rFonts w:ascii="Times New Roman" w:hAnsi="Times New Roman" w:cs="Times New Roman"/>
          <w:sz w:val="24"/>
          <w:szCs w:val="24"/>
        </w:rPr>
        <w:t>%</w:t>
      </w:r>
      <w:r w:rsidR="00E64547">
        <w:rPr>
          <w:rFonts w:ascii="Times New Roman" w:hAnsi="Times New Roman" w:cs="Times New Roman"/>
          <w:sz w:val="24"/>
          <w:szCs w:val="24"/>
        </w:rPr>
        <w:t>, 93%</w:t>
      </w:r>
      <w:r w:rsidR="00ED4B02">
        <w:rPr>
          <w:rFonts w:ascii="Times New Roman" w:hAnsi="Times New Roman" w:cs="Times New Roman"/>
          <w:sz w:val="24"/>
          <w:szCs w:val="24"/>
        </w:rPr>
        <w:t xml:space="preserve">, and </w:t>
      </w:r>
      <w:r w:rsidR="00204B98" w:rsidRPr="00A4257C">
        <w:rPr>
          <w:rFonts w:ascii="Times New Roman" w:hAnsi="Times New Roman" w:cs="Times New Roman"/>
          <w:sz w:val="24"/>
          <w:szCs w:val="24"/>
        </w:rPr>
        <w:t xml:space="preserve">98% grids </w:t>
      </w:r>
      <w:r w:rsidR="00ED4B02">
        <w:rPr>
          <w:rFonts w:ascii="Times New Roman" w:hAnsi="Times New Roman" w:cs="Times New Roman"/>
          <w:sz w:val="24"/>
          <w:szCs w:val="24"/>
        </w:rPr>
        <w:t xml:space="preserve">will reach their steady states, respectively. </w:t>
      </w:r>
    </w:p>
    <w:p w14:paraId="60427A2B" w14:textId="77777777" w:rsidR="00CC7DB6" w:rsidRPr="00A4257C" w:rsidRDefault="00CC7DB6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br w:type="page"/>
      </w:r>
    </w:p>
    <w:p w14:paraId="637607A4" w14:textId="26DCA394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lastRenderedPageBreak/>
        <w:t>References:</w:t>
      </w:r>
    </w:p>
    <w:p w14:paraId="4210121E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Bey, I., Jacob, D. J.,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Yantosca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R. M., Logan, J. A., Field, B. D., Fiore, A. M., ... &amp; Schultz, M. G. (2001). Global modeling of tropospheric chemistry with assimilated meteorology: Model description and evaluation. Journal of Geophysical Research: Atmospheres, 106(D19), 23073-23095.</w:t>
      </w:r>
    </w:p>
    <w:p w14:paraId="7D93E62E" w14:textId="77777777" w:rsidR="00467D49" w:rsidRPr="00A4257C" w:rsidRDefault="00467D49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257C">
        <w:rPr>
          <w:rFonts w:ascii="Times New Roman" w:hAnsi="Times New Roman" w:cs="Times New Roman"/>
          <w:sz w:val="24"/>
          <w:szCs w:val="24"/>
        </w:rPr>
        <w:t>Comins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H. N. (1997). Analysis of nutrient-cycling dynamics, for predicting sustainability and CO 2-response of nutrient-limited forest ecosystems. Ecological modelling, 99(1), 51-69.</w:t>
      </w:r>
    </w:p>
    <w:p w14:paraId="2DF27862" w14:textId="477C9C9D" w:rsidR="006D05B7" w:rsidRDefault="006D05B7" w:rsidP="00036E00">
      <w:pPr>
        <w:spacing w:line="480" w:lineRule="auto"/>
        <w:rPr>
          <w:ins w:id="142" w:author="Yang Qu" w:date="2018-05-14T22:31:00Z"/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Dickinson, R. E., Shaikh, M., Bryant, R., &amp;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Graumlich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L. (1998). Interactive canopies for a climate model. Journal of Climate, 11(11), 2823-2836.</w:t>
      </w:r>
    </w:p>
    <w:p w14:paraId="129102E9" w14:textId="41C85C73" w:rsidR="00232F6B" w:rsidRPr="00A4257C" w:rsidRDefault="00232F6B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ins w:id="143" w:author="Yang Qu" w:date="2018-05-14T22:31:00Z">
        <w:r w:rsidRPr="00232F6B">
          <w:rPr>
            <w:rFonts w:ascii="Times New Roman" w:hAnsi="Times New Roman" w:cs="Times New Roman"/>
            <w:sz w:val="24"/>
            <w:szCs w:val="24"/>
          </w:rPr>
          <w:t>Fang, Y., C. Liu, and L. R. Leung, Accelerating the spin-up of the coupled carbon and nitrogen cycle model in CLM4Geosci. Model Dev., 8, 781–789, 2015, doi:10.5194/gmd-8-781-2015</w:t>
        </w:r>
      </w:ins>
      <w:bookmarkStart w:id="144" w:name="_GoBack"/>
      <w:bookmarkEnd w:id="144"/>
    </w:p>
    <w:p w14:paraId="4A01233D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257C">
        <w:rPr>
          <w:rFonts w:ascii="Times New Roman" w:hAnsi="Times New Roman" w:cs="Times New Roman"/>
          <w:sz w:val="24"/>
          <w:szCs w:val="24"/>
        </w:rPr>
        <w:t>Henze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D. K., &amp; Seinfeld, J. H. (2006). Development of the adjoint of GEOS-Chem. Atmospheric Chemistry and Physics Discussions, 6(5), 10591-10648.</w:t>
      </w:r>
    </w:p>
    <w:p w14:paraId="28B1BA9F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Johns, T. C., Carnell, R. E., Crossley, J. F., Gregory, J. M., Mitchell, J. F., Senior, C. A., ... &amp; Wood, R. A. (1997). The second Hadley Centre coupled ocean-atmosphere GCM: model description,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spinup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 xml:space="preserve"> and validation. Climate dynamics, 13(2), 103-134.</w:t>
      </w:r>
    </w:p>
    <w:p w14:paraId="455128F9" w14:textId="77777777" w:rsidR="00C741A0" w:rsidRPr="00A4257C" w:rsidRDefault="00C741A0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King, D. A. (1995). Equilibrium analysis of a decomposition and yield model applied to Pinus radiata plantations on sites of contrasting fertility. Ecological modelling, 83(3), 349-358.</w:t>
      </w:r>
    </w:p>
    <w:p w14:paraId="559DAFAC" w14:textId="5E56DAAC" w:rsidR="006D05B7" w:rsidRDefault="006D05B7" w:rsidP="00036E00">
      <w:pPr>
        <w:spacing w:line="480" w:lineRule="auto"/>
        <w:rPr>
          <w:ins w:id="145" w:author="Yang Qu" w:date="2018-05-14T06:40:00Z"/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Kwon, E. Y., &amp;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Primeau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F. (2006). Optimization and sensitivity study of a biogeochemistry ocean model using an implicit solver and in situ phosphate data. Global biogeochemical cycles, 20(4).</w:t>
      </w:r>
    </w:p>
    <w:p w14:paraId="3612A8C4" w14:textId="77777777" w:rsidR="007C3BFA" w:rsidRPr="00DF0532" w:rsidRDefault="007C3BFA" w:rsidP="007C3BFA">
      <w:pPr>
        <w:spacing w:line="480" w:lineRule="auto"/>
        <w:rPr>
          <w:ins w:id="146" w:author="Yang Qu" w:date="2018-05-14T06:40:00Z"/>
          <w:rFonts w:ascii="Times New Roman" w:hAnsi="Times New Roman" w:cs="Times New Roman"/>
          <w:sz w:val="24"/>
          <w:szCs w:val="24"/>
        </w:rPr>
      </w:pPr>
      <w:ins w:id="147" w:author="Yang Qu" w:date="2018-05-14T06:40:00Z">
        <w:r w:rsidRPr="00DF0532">
          <w:rPr>
            <w:rFonts w:ascii="Times New Roman" w:hAnsi="Times New Roman" w:cs="Times New Roman"/>
            <w:sz w:val="24"/>
            <w:szCs w:val="24"/>
          </w:rPr>
          <w:lastRenderedPageBreak/>
          <w:t xml:space="preserve">Lardy, R., Bellocchi G., and </w:t>
        </w:r>
        <w:proofErr w:type="spellStart"/>
        <w:r w:rsidRPr="00DF0532">
          <w:rPr>
            <w:rFonts w:ascii="Times New Roman" w:hAnsi="Times New Roman" w:cs="Times New Roman"/>
            <w:sz w:val="24"/>
            <w:szCs w:val="24"/>
          </w:rPr>
          <w:t>Soussana</w:t>
        </w:r>
        <w:proofErr w:type="spellEnd"/>
        <w:r w:rsidRPr="00DF0532">
          <w:rPr>
            <w:rFonts w:ascii="Times New Roman" w:hAnsi="Times New Roman" w:cs="Times New Roman"/>
            <w:sz w:val="24"/>
            <w:szCs w:val="24"/>
          </w:rPr>
          <w:t xml:space="preserve"> J. F.: A new method to determine soil organic carbon equilibrium, Environ. Modell. </w:t>
        </w:r>
        <w:proofErr w:type="spellStart"/>
        <w:r w:rsidRPr="00DF0532">
          <w:rPr>
            <w:rFonts w:ascii="Times New Roman" w:hAnsi="Times New Roman" w:cs="Times New Roman"/>
            <w:sz w:val="24"/>
            <w:szCs w:val="24"/>
          </w:rPr>
          <w:t>Softw</w:t>
        </w:r>
        <w:proofErr w:type="spellEnd"/>
        <w:r w:rsidRPr="00DF0532">
          <w:rPr>
            <w:rFonts w:ascii="Times New Roman" w:hAnsi="Times New Roman" w:cs="Times New Roman"/>
            <w:sz w:val="24"/>
            <w:szCs w:val="24"/>
          </w:rPr>
          <w:t>., 26, 1759–1763, 2011.</w:t>
        </w:r>
      </w:ins>
    </w:p>
    <w:p w14:paraId="450FF3E4" w14:textId="19D68FE1" w:rsidR="007C3BFA" w:rsidRPr="00A4257C" w:rsidRDefault="007C3BFA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ins w:id="148" w:author="Yang Qu" w:date="2018-05-14T06:40:00Z">
        <w:r w:rsidRPr="00DF0532">
          <w:rPr>
            <w:rFonts w:ascii="Times New Roman" w:hAnsi="Times New Roman" w:cs="Times New Roman"/>
            <w:sz w:val="24"/>
            <w:szCs w:val="24"/>
          </w:rPr>
          <w:t xml:space="preserve">Martin, M. P., Cordier, S., </w:t>
        </w:r>
        <w:proofErr w:type="spellStart"/>
        <w:r w:rsidRPr="00DF0532">
          <w:rPr>
            <w:rFonts w:ascii="Times New Roman" w:hAnsi="Times New Roman" w:cs="Times New Roman"/>
            <w:sz w:val="24"/>
            <w:szCs w:val="24"/>
          </w:rPr>
          <w:t>Balesdent</w:t>
        </w:r>
        <w:proofErr w:type="spellEnd"/>
        <w:r w:rsidRPr="00DF0532">
          <w:rPr>
            <w:rFonts w:ascii="Times New Roman" w:hAnsi="Times New Roman" w:cs="Times New Roman"/>
            <w:sz w:val="24"/>
            <w:szCs w:val="24"/>
          </w:rPr>
          <w:t xml:space="preserve">, J., and </w:t>
        </w:r>
        <w:proofErr w:type="spellStart"/>
        <w:r w:rsidRPr="00DF0532">
          <w:rPr>
            <w:rFonts w:ascii="Times New Roman" w:hAnsi="Times New Roman" w:cs="Times New Roman"/>
            <w:sz w:val="24"/>
            <w:szCs w:val="24"/>
          </w:rPr>
          <w:t>Arrouays</w:t>
        </w:r>
        <w:proofErr w:type="spellEnd"/>
        <w:r w:rsidRPr="00DF0532">
          <w:rPr>
            <w:rFonts w:ascii="Times New Roman" w:hAnsi="Times New Roman" w:cs="Times New Roman"/>
            <w:sz w:val="24"/>
            <w:szCs w:val="24"/>
          </w:rPr>
          <w:t>, D.: Periodic solutions for soil carbon dynamics equilibriums with time-varying forcing variables, Ecol. Model., 204, 523–530, 2007.</w:t>
        </w:r>
      </w:ins>
    </w:p>
    <w:p w14:paraId="1D6943CF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McGuire, A. D., Melillo, J. M., Joyce, L. A.,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Kicklighter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D. W., Grace, A. L., Moore, B. I. I. I., &amp; Vorosmarty, C. J. (1992). Interactions between carbon and nitrogen dynamics in estimating net primary productivity for potential vegetation in North America. Global Biogeochemical Cycles, 6(2), 101-124.</w:t>
      </w:r>
    </w:p>
    <w:p w14:paraId="6A5B2C5F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257C">
        <w:rPr>
          <w:rFonts w:ascii="Times New Roman" w:hAnsi="Times New Roman" w:cs="Times New Roman"/>
          <w:sz w:val="24"/>
          <w:szCs w:val="24"/>
        </w:rPr>
        <w:t>Michalakes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 xml:space="preserve">, J., &amp;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Vachharajani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M. (2008). GPU acceleration of numerical weather prediction. Parallel Processing Letters, 18(04), 531-548.</w:t>
      </w:r>
    </w:p>
    <w:p w14:paraId="46C21FFD" w14:textId="76FAB119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Nvidia, C. (2007). NVIDIA CUDA Compute Unified Device Architecture Programming Guide. NVIDIA Corporation.</w:t>
      </w:r>
    </w:p>
    <w:p w14:paraId="7F51C4E2" w14:textId="1E65A3B2" w:rsidR="004102F2" w:rsidRDefault="00241A98" w:rsidP="00036E00">
      <w:pPr>
        <w:spacing w:line="480" w:lineRule="auto"/>
        <w:rPr>
          <w:ins w:id="149" w:author="Yang Qu" w:date="2018-05-01T13:23:00Z"/>
          <w:rFonts w:ascii="Arial" w:hAnsi="Arial" w:cs="Arial"/>
          <w:color w:val="222222"/>
          <w:sz w:val="20"/>
          <w:szCs w:val="20"/>
          <w:shd w:val="clear" w:color="auto" w:fill="FFFFFF"/>
        </w:rPr>
      </w:pPr>
      <w:del w:id="150" w:author="Yang Qu" w:date="2018-05-01T13:22:00Z">
        <w:r w:rsidRPr="00A4257C" w:rsidDel="004102F2">
          <w:rPr>
            <w:rFonts w:ascii="Times New Roman" w:hAnsi="Times New Roman" w:cs="Times New Roman"/>
            <w:sz w:val="24"/>
            <w:szCs w:val="24"/>
          </w:rPr>
          <w:delText>Thornton, P. E., &amp; Rosenbloom, N. A. (2005). Ecosystem model spin-up: estimating steady state conditions in a coupled terrestrial carbon and nitrogen cycle model. Ecolo</w:delText>
        </w:r>
      </w:del>
      <w:ins w:id="151" w:author="Yang Qu" w:date="2018-05-01T13:22:00Z">
        <w:r w:rsidR="004102F2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 xml:space="preserve">Thornton, P. E., &amp; </w:t>
        </w:r>
      </w:ins>
    </w:p>
    <w:p w14:paraId="3C4595F1" w14:textId="5EF79CE8" w:rsidR="004102F2" w:rsidRPr="00A4257C" w:rsidRDefault="004102F2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ins w:id="152" w:author="Yang Qu" w:date="2018-05-01T13:23:00Z">
        <w:r w:rsidRPr="004102F2">
          <w:rPr>
            <w:rFonts w:ascii="Times New Roman" w:hAnsi="Times New Roman" w:cs="Times New Roman"/>
            <w:sz w:val="24"/>
            <w:szCs w:val="24"/>
          </w:rPr>
          <w:t>Thornton, P. E., &amp; Rosenbloom, N. A. (2005). Ecosystem model spin-up: Estimating steady state conditions in a coupled terrestrial carbon and nitrogen cycle model. Ecological Modelling, 189(1-2), 25-48.</w:t>
        </w:r>
      </w:ins>
    </w:p>
    <w:p w14:paraId="205200D5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Xia, J. Y., Luo, Y. Q., Wang, Y. P., Weng, E. S., &amp;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Hararuk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O. (2012). A semi-analytical solution to accelerate spin-up of a coupled carbon and nitrogen land model to steady state. Geoscientific Model Development, 5(5), 1259-1271.</w:t>
      </w:r>
    </w:p>
    <w:p w14:paraId="04F6AFA4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257C">
        <w:rPr>
          <w:rFonts w:ascii="Times New Roman" w:hAnsi="Times New Roman" w:cs="Times New Roman"/>
          <w:sz w:val="24"/>
          <w:szCs w:val="24"/>
        </w:rPr>
        <w:lastRenderedPageBreak/>
        <w:t>Xiu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 xml:space="preserve">, D., &amp;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Karniadakis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G. E. (2002). The Wiener--Askey polynomial chaos for stochastic differential equations. SIAM journal on scientific computing, 24(2), 619-644.</w:t>
      </w:r>
    </w:p>
    <w:p w14:paraId="06BCEC44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257C">
        <w:rPr>
          <w:rFonts w:ascii="Times New Roman" w:hAnsi="Times New Roman" w:cs="Times New Roman"/>
          <w:sz w:val="24"/>
          <w:szCs w:val="24"/>
        </w:rPr>
        <w:t>Xiu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 xml:space="preserve">, D., &amp;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Hesthaven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J. S. (2005). High-order collocation methods for differential equations with random inputs. SIAM Journal on Scientific Computing, 27(3), 1118-1139.</w:t>
      </w:r>
    </w:p>
    <w:p w14:paraId="18C09D56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Zhu, Q., Zhuang, Q.,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Henze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 xml:space="preserve">, D., Bowman, K., Chen, M., Liu, Y., ... &amp;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Oechel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W. (2014). Constraining terrestrial ecosystem CO 2 fluxes by integrating models of biogeochemistry and atmospheric transport and data of surface carbon fluxes and atmospheric CO 2 concentrations. Atmospheric Chemistry and Physics Discussions, 14(16), 22587-22638.</w:t>
      </w:r>
    </w:p>
    <w:p w14:paraId="30609B4C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Zhuang, Q., McGuire, A. D., Melillo, J. M., Clein, J. S.,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Dargaville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 xml:space="preserve">, R. J.,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Kicklighter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 xml:space="preserve">, D. W., ... &amp; </w:t>
      </w:r>
      <w:proofErr w:type="spellStart"/>
      <w:r w:rsidRPr="00A4257C">
        <w:rPr>
          <w:rFonts w:ascii="Times New Roman" w:hAnsi="Times New Roman" w:cs="Times New Roman"/>
          <w:sz w:val="24"/>
          <w:szCs w:val="24"/>
        </w:rPr>
        <w:t>Hobbie</w:t>
      </w:r>
      <w:proofErr w:type="spellEnd"/>
      <w:r w:rsidRPr="00A4257C">
        <w:rPr>
          <w:rFonts w:ascii="Times New Roman" w:hAnsi="Times New Roman" w:cs="Times New Roman"/>
          <w:sz w:val="24"/>
          <w:szCs w:val="24"/>
        </w:rPr>
        <w:t>, J. E. (2003). Carbon cycling in extratropical terrestrial ecosystems of the Northern Hemisphere during the 20th century: a modeling analysis of the influences of soil thermal dynamics. Tellus B, 55(3), 751-776.</w:t>
      </w:r>
      <w:r w:rsidRPr="00A4257C">
        <w:rPr>
          <w:rFonts w:ascii="Times New Roman" w:hAnsi="Times New Roman" w:cs="Times New Roman"/>
          <w:sz w:val="24"/>
          <w:szCs w:val="24"/>
        </w:rPr>
        <w:br/>
        <w:t>Zhuang, Q., He, J., Lu, Y., Ji, L., Xiao, J., &amp; Luo, T. (2010). Carbon dynamics of terrestrial ecosystems on the Tibetan Plateau during the 20th century: an analysis with a process‐based biogeochemical model. Global Ecology and Biogeography, 19(5), 649-662.</w:t>
      </w:r>
    </w:p>
    <w:p w14:paraId="05328F26" w14:textId="77777777" w:rsidR="00323354" w:rsidRPr="00A4257C" w:rsidRDefault="0032335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FAA64CA" w14:textId="77777777" w:rsidR="00323354" w:rsidRPr="00A4257C" w:rsidRDefault="00323354" w:rsidP="00036E00">
      <w:pPr>
        <w:spacing w:line="480" w:lineRule="auto"/>
        <w:rPr>
          <w:rFonts w:ascii="Times New Roman" w:hAnsi="Times New Roman" w:cs="Times New Roman"/>
        </w:rPr>
      </w:pPr>
    </w:p>
    <w:p w14:paraId="46E99E3B" w14:textId="77777777" w:rsidR="00FB2925" w:rsidRPr="00A4257C" w:rsidRDefault="00FB2925" w:rsidP="00036E00">
      <w:pPr>
        <w:spacing w:line="480" w:lineRule="auto"/>
        <w:rPr>
          <w:rFonts w:ascii="Times New Roman" w:hAnsi="Times New Roman" w:cs="Times New Roman"/>
        </w:rPr>
      </w:pPr>
    </w:p>
    <w:sectPr w:rsidR="00FB2925" w:rsidRPr="00A4257C" w:rsidSect="003528A8">
      <w:footerReference w:type="even" r:id="rId102"/>
      <w:footerReference w:type="default" r:id="rId103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AAB6C" w14:textId="77777777" w:rsidR="009A49C3" w:rsidRDefault="009A49C3" w:rsidP="00163BE3">
      <w:pPr>
        <w:spacing w:after="0" w:line="240" w:lineRule="auto"/>
      </w:pPr>
      <w:r>
        <w:separator/>
      </w:r>
    </w:p>
  </w:endnote>
  <w:endnote w:type="continuationSeparator" w:id="0">
    <w:p w14:paraId="0168E9FC" w14:textId="77777777" w:rsidR="009A49C3" w:rsidRDefault="009A49C3" w:rsidP="00163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75CBF" w14:textId="0A08E2FD" w:rsidR="00650FEA" w:rsidRDefault="00650FEA" w:rsidP="009B719F">
    <w:pPr>
      <w:pStyle w:val="Footer"/>
      <w:framePr w:wrap="none" w:vAnchor="text" w:hAnchor="margin" w:xAlign="right" w:y="1"/>
      <w:rPr>
        <w:rStyle w:val="PageNumber"/>
      </w:rPr>
    </w:pPr>
    <w:sdt>
      <w:sdtPr>
        <w:rPr>
          <w:rStyle w:val="PageNumber"/>
        </w:rPr>
        <w:id w:val="858784978"/>
        <w:docPartObj>
          <w:docPartGallery w:val="Page Numbers (Bottom of Page)"/>
          <w:docPartUnique/>
        </w:docPartObj>
      </w:sdtPr>
      <w:sdtContent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sdtContent>
    </w:sdt>
    <w:r>
      <w:rPr>
        <w:rStyle w:val="PageNumber"/>
      </w:rPr>
      <w:t xml:space="preserve">    </w:t>
    </w:r>
  </w:p>
  <w:p w14:paraId="7C3909BC" w14:textId="77777777" w:rsidR="00650FEA" w:rsidRDefault="00650FEA" w:rsidP="00EB793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34740407"/>
      <w:docPartObj>
        <w:docPartGallery w:val="Page Numbers (Bottom of Page)"/>
        <w:docPartUnique/>
      </w:docPartObj>
    </w:sdtPr>
    <w:sdtContent>
      <w:p w14:paraId="0D54C3E6" w14:textId="735C81A3" w:rsidR="00650FEA" w:rsidRDefault="00650FEA" w:rsidP="009B71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20</w:t>
        </w:r>
        <w:r>
          <w:rPr>
            <w:rStyle w:val="PageNumber"/>
          </w:rPr>
          <w:fldChar w:fldCharType="end"/>
        </w:r>
      </w:p>
    </w:sdtContent>
  </w:sdt>
  <w:p w14:paraId="4FEE8AEF" w14:textId="77777777" w:rsidR="00650FEA" w:rsidRDefault="00650FEA" w:rsidP="00EB79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B4F0C" w14:textId="77777777" w:rsidR="009A49C3" w:rsidRDefault="009A49C3" w:rsidP="00163BE3">
      <w:pPr>
        <w:spacing w:after="0" w:line="240" w:lineRule="auto"/>
      </w:pPr>
      <w:r>
        <w:separator/>
      </w:r>
    </w:p>
  </w:footnote>
  <w:footnote w:type="continuationSeparator" w:id="0">
    <w:p w14:paraId="47B9222A" w14:textId="77777777" w:rsidR="009A49C3" w:rsidRDefault="009A49C3" w:rsidP="00163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01CF"/>
    <w:multiLevelType w:val="multilevel"/>
    <w:tmpl w:val="44CCD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973172C"/>
    <w:multiLevelType w:val="hybridMultilevel"/>
    <w:tmpl w:val="065AE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041AD"/>
    <w:multiLevelType w:val="multilevel"/>
    <w:tmpl w:val="B0C609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1627172"/>
    <w:multiLevelType w:val="multilevel"/>
    <w:tmpl w:val="A0E4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56A053C"/>
    <w:multiLevelType w:val="hybridMultilevel"/>
    <w:tmpl w:val="7D942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E6C61"/>
    <w:multiLevelType w:val="multilevel"/>
    <w:tmpl w:val="4662A3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ang Qu">
    <w15:presenceInfo w15:providerId="Windows Live" w15:userId="3b433f89d1463ab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354"/>
    <w:rsid w:val="000063AD"/>
    <w:rsid w:val="00011572"/>
    <w:rsid w:val="00017BD9"/>
    <w:rsid w:val="000217DD"/>
    <w:rsid w:val="0002382F"/>
    <w:rsid w:val="00036E00"/>
    <w:rsid w:val="000378CD"/>
    <w:rsid w:val="000607DD"/>
    <w:rsid w:val="00070EA0"/>
    <w:rsid w:val="000733BD"/>
    <w:rsid w:val="0008248E"/>
    <w:rsid w:val="00092497"/>
    <w:rsid w:val="000A3E89"/>
    <w:rsid w:val="000A4CA0"/>
    <w:rsid w:val="000A4EEB"/>
    <w:rsid w:val="000A596B"/>
    <w:rsid w:val="000A5C1F"/>
    <w:rsid w:val="000B273C"/>
    <w:rsid w:val="000B54DD"/>
    <w:rsid w:val="000C4912"/>
    <w:rsid w:val="000C777B"/>
    <w:rsid w:val="000D5CA4"/>
    <w:rsid w:val="000E6C52"/>
    <w:rsid w:val="000E7F15"/>
    <w:rsid w:val="000F2E6D"/>
    <w:rsid w:val="000F4D90"/>
    <w:rsid w:val="000F58C8"/>
    <w:rsid w:val="000F6569"/>
    <w:rsid w:val="000F6AEC"/>
    <w:rsid w:val="00110A5C"/>
    <w:rsid w:val="00111A69"/>
    <w:rsid w:val="00124BB2"/>
    <w:rsid w:val="00130F51"/>
    <w:rsid w:val="0013129C"/>
    <w:rsid w:val="00132C4B"/>
    <w:rsid w:val="00135273"/>
    <w:rsid w:val="001371F9"/>
    <w:rsid w:val="00152396"/>
    <w:rsid w:val="00157D2B"/>
    <w:rsid w:val="00163BE3"/>
    <w:rsid w:val="00172606"/>
    <w:rsid w:val="001727DD"/>
    <w:rsid w:val="001734A0"/>
    <w:rsid w:val="0017517C"/>
    <w:rsid w:val="0018069D"/>
    <w:rsid w:val="00191A69"/>
    <w:rsid w:val="001937A5"/>
    <w:rsid w:val="001966B0"/>
    <w:rsid w:val="001A4D6B"/>
    <w:rsid w:val="001B0DAD"/>
    <w:rsid w:val="001B0DE8"/>
    <w:rsid w:val="001B1979"/>
    <w:rsid w:val="001D21B9"/>
    <w:rsid w:val="001D35D5"/>
    <w:rsid w:val="001E00CE"/>
    <w:rsid w:val="001E3AEB"/>
    <w:rsid w:val="001E6429"/>
    <w:rsid w:val="001F082C"/>
    <w:rsid w:val="001F45A4"/>
    <w:rsid w:val="001F4713"/>
    <w:rsid w:val="001F5CF9"/>
    <w:rsid w:val="002004AD"/>
    <w:rsid w:val="00201D3A"/>
    <w:rsid w:val="00204B98"/>
    <w:rsid w:val="00205C26"/>
    <w:rsid w:val="00211B8C"/>
    <w:rsid w:val="00215039"/>
    <w:rsid w:val="002161D3"/>
    <w:rsid w:val="00216C35"/>
    <w:rsid w:val="00216F51"/>
    <w:rsid w:val="0022048B"/>
    <w:rsid w:val="00225B0A"/>
    <w:rsid w:val="00232502"/>
    <w:rsid w:val="00232F6B"/>
    <w:rsid w:val="00241A98"/>
    <w:rsid w:val="00242182"/>
    <w:rsid w:val="00245CFE"/>
    <w:rsid w:val="00274D30"/>
    <w:rsid w:val="002857BF"/>
    <w:rsid w:val="002975A7"/>
    <w:rsid w:val="002A0528"/>
    <w:rsid w:val="002A0F79"/>
    <w:rsid w:val="002A4B70"/>
    <w:rsid w:val="002B1103"/>
    <w:rsid w:val="002C4CF2"/>
    <w:rsid w:val="002C6621"/>
    <w:rsid w:val="002D1EB6"/>
    <w:rsid w:val="002D2EB0"/>
    <w:rsid w:val="002D45EC"/>
    <w:rsid w:val="002D529F"/>
    <w:rsid w:val="002D55E7"/>
    <w:rsid w:val="002D57D4"/>
    <w:rsid w:val="002D614D"/>
    <w:rsid w:val="002D7921"/>
    <w:rsid w:val="002E11AD"/>
    <w:rsid w:val="002F451F"/>
    <w:rsid w:val="00303126"/>
    <w:rsid w:val="003060CB"/>
    <w:rsid w:val="0031050E"/>
    <w:rsid w:val="00312201"/>
    <w:rsid w:val="00317236"/>
    <w:rsid w:val="00323354"/>
    <w:rsid w:val="003372AE"/>
    <w:rsid w:val="00344D80"/>
    <w:rsid w:val="003528A8"/>
    <w:rsid w:val="003547C1"/>
    <w:rsid w:val="00361D05"/>
    <w:rsid w:val="00361E0C"/>
    <w:rsid w:val="00363AF2"/>
    <w:rsid w:val="00370449"/>
    <w:rsid w:val="00374991"/>
    <w:rsid w:val="0037678A"/>
    <w:rsid w:val="003826E6"/>
    <w:rsid w:val="003A160C"/>
    <w:rsid w:val="003A294C"/>
    <w:rsid w:val="003A6A8D"/>
    <w:rsid w:val="003B6A3C"/>
    <w:rsid w:val="003B75C4"/>
    <w:rsid w:val="003B75D9"/>
    <w:rsid w:val="003C0471"/>
    <w:rsid w:val="003E3810"/>
    <w:rsid w:val="003E5AA7"/>
    <w:rsid w:val="003E7E22"/>
    <w:rsid w:val="003F15B3"/>
    <w:rsid w:val="003F1C12"/>
    <w:rsid w:val="003F38CF"/>
    <w:rsid w:val="00402E3F"/>
    <w:rsid w:val="00405170"/>
    <w:rsid w:val="004102F2"/>
    <w:rsid w:val="0041096C"/>
    <w:rsid w:val="004149D3"/>
    <w:rsid w:val="0041728B"/>
    <w:rsid w:val="0042197C"/>
    <w:rsid w:val="00422A0B"/>
    <w:rsid w:val="00422B17"/>
    <w:rsid w:val="0042758F"/>
    <w:rsid w:val="00431A4C"/>
    <w:rsid w:val="004327EB"/>
    <w:rsid w:val="0044446A"/>
    <w:rsid w:val="00445E94"/>
    <w:rsid w:val="00457533"/>
    <w:rsid w:val="00467D49"/>
    <w:rsid w:val="004712B5"/>
    <w:rsid w:val="004736EF"/>
    <w:rsid w:val="004772D1"/>
    <w:rsid w:val="004822A3"/>
    <w:rsid w:val="00486102"/>
    <w:rsid w:val="004A7DBC"/>
    <w:rsid w:val="004B089C"/>
    <w:rsid w:val="004B278A"/>
    <w:rsid w:val="004B5BEF"/>
    <w:rsid w:val="004B75F0"/>
    <w:rsid w:val="004C20BA"/>
    <w:rsid w:val="004C3087"/>
    <w:rsid w:val="004C38A7"/>
    <w:rsid w:val="004C590F"/>
    <w:rsid w:val="004D3374"/>
    <w:rsid w:val="004E65BF"/>
    <w:rsid w:val="004E65D8"/>
    <w:rsid w:val="004F4361"/>
    <w:rsid w:val="00503A19"/>
    <w:rsid w:val="00507066"/>
    <w:rsid w:val="005105B7"/>
    <w:rsid w:val="00513826"/>
    <w:rsid w:val="0051649C"/>
    <w:rsid w:val="00516F68"/>
    <w:rsid w:val="00517EFD"/>
    <w:rsid w:val="00523879"/>
    <w:rsid w:val="00530DEC"/>
    <w:rsid w:val="00540E0F"/>
    <w:rsid w:val="00547EB5"/>
    <w:rsid w:val="00551086"/>
    <w:rsid w:val="00555AA0"/>
    <w:rsid w:val="00564D93"/>
    <w:rsid w:val="005703AA"/>
    <w:rsid w:val="00570703"/>
    <w:rsid w:val="00576237"/>
    <w:rsid w:val="00587164"/>
    <w:rsid w:val="0058770C"/>
    <w:rsid w:val="00593F46"/>
    <w:rsid w:val="00596752"/>
    <w:rsid w:val="005A01CB"/>
    <w:rsid w:val="005A2E61"/>
    <w:rsid w:val="005A5646"/>
    <w:rsid w:val="005A7967"/>
    <w:rsid w:val="005C2F1A"/>
    <w:rsid w:val="005D1462"/>
    <w:rsid w:val="005D37A1"/>
    <w:rsid w:val="005D7B82"/>
    <w:rsid w:val="005E4089"/>
    <w:rsid w:val="005E7A1A"/>
    <w:rsid w:val="005E7B60"/>
    <w:rsid w:val="005F3748"/>
    <w:rsid w:val="005F3BB3"/>
    <w:rsid w:val="005F49BA"/>
    <w:rsid w:val="00600A82"/>
    <w:rsid w:val="00603286"/>
    <w:rsid w:val="0060339D"/>
    <w:rsid w:val="00612C8B"/>
    <w:rsid w:val="00620B35"/>
    <w:rsid w:val="00623495"/>
    <w:rsid w:val="0062699E"/>
    <w:rsid w:val="006301DF"/>
    <w:rsid w:val="00631959"/>
    <w:rsid w:val="00635E8A"/>
    <w:rsid w:val="00640C77"/>
    <w:rsid w:val="00641874"/>
    <w:rsid w:val="00650FEA"/>
    <w:rsid w:val="00652C5D"/>
    <w:rsid w:val="0066317D"/>
    <w:rsid w:val="006635EA"/>
    <w:rsid w:val="0066552F"/>
    <w:rsid w:val="006655DD"/>
    <w:rsid w:val="00672C2E"/>
    <w:rsid w:val="006740AF"/>
    <w:rsid w:val="006743C4"/>
    <w:rsid w:val="00675536"/>
    <w:rsid w:val="00676CEB"/>
    <w:rsid w:val="00684659"/>
    <w:rsid w:val="00687BC2"/>
    <w:rsid w:val="0069495C"/>
    <w:rsid w:val="00694F31"/>
    <w:rsid w:val="006964BA"/>
    <w:rsid w:val="006A5B00"/>
    <w:rsid w:val="006A7B54"/>
    <w:rsid w:val="006B0326"/>
    <w:rsid w:val="006B6CD0"/>
    <w:rsid w:val="006B70BE"/>
    <w:rsid w:val="006B727E"/>
    <w:rsid w:val="006B785F"/>
    <w:rsid w:val="006C200F"/>
    <w:rsid w:val="006C3F47"/>
    <w:rsid w:val="006C7A18"/>
    <w:rsid w:val="006D05B7"/>
    <w:rsid w:val="006D3D2A"/>
    <w:rsid w:val="006E4DDC"/>
    <w:rsid w:val="006F10EE"/>
    <w:rsid w:val="006F1A7C"/>
    <w:rsid w:val="006F3A08"/>
    <w:rsid w:val="00700034"/>
    <w:rsid w:val="00707C99"/>
    <w:rsid w:val="00713A91"/>
    <w:rsid w:val="00720A07"/>
    <w:rsid w:val="007228FB"/>
    <w:rsid w:val="00723954"/>
    <w:rsid w:val="00723B21"/>
    <w:rsid w:val="007304F7"/>
    <w:rsid w:val="00733B15"/>
    <w:rsid w:val="00736625"/>
    <w:rsid w:val="0073770B"/>
    <w:rsid w:val="0075413B"/>
    <w:rsid w:val="007649B6"/>
    <w:rsid w:val="007812D5"/>
    <w:rsid w:val="007815F3"/>
    <w:rsid w:val="00790B50"/>
    <w:rsid w:val="007934FC"/>
    <w:rsid w:val="00793AE2"/>
    <w:rsid w:val="00796181"/>
    <w:rsid w:val="00797870"/>
    <w:rsid w:val="007A1A13"/>
    <w:rsid w:val="007A1A90"/>
    <w:rsid w:val="007A29CA"/>
    <w:rsid w:val="007A38CD"/>
    <w:rsid w:val="007A61C8"/>
    <w:rsid w:val="007A669F"/>
    <w:rsid w:val="007A7F5C"/>
    <w:rsid w:val="007C06B1"/>
    <w:rsid w:val="007C3BFA"/>
    <w:rsid w:val="007C6329"/>
    <w:rsid w:val="007D33F0"/>
    <w:rsid w:val="007D5028"/>
    <w:rsid w:val="007D5F03"/>
    <w:rsid w:val="007D728E"/>
    <w:rsid w:val="007E4DFA"/>
    <w:rsid w:val="007F359B"/>
    <w:rsid w:val="007F3D63"/>
    <w:rsid w:val="007F6029"/>
    <w:rsid w:val="0080055E"/>
    <w:rsid w:val="00804DF2"/>
    <w:rsid w:val="00810534"/>
    <w:rsid w:val="0081211E"/>
    <w:rsid w:val="00812252"/>
    <w:rsid w:val="00813D38"/>
    <w:rsid w:val="0081530B"/>
    <w:rsid w:val="00822149"/>
    <w:rsid w:val="00824585"/>
    <w:rsid w:val="008249D0"/>
    <w:rsid w:val="00827D0C"/>
    <w:rsid w:val="00832167"/>
    <w:rsid w:val="008330A0"/>
    <w:rsid w:val="00833729"/>
    <w:rsid w:val="00834980"/>
    <w:rsid w:val="00837916"/>
    <w:rsid w:val="00853FC3"/>
    <w:rsid w:val="00855C6B"/>
    <w:rsid w:val="008608D4"/>
    <w:rsid w:val="008638B5"/>
    <w:rsid w:val="008727BB"/>
    <w:rsid w:val="00872C53"/>
    <w:rsid w:val="00873455"/>
    <w:rsid w:val="008757A4"/>
    <w:rsid w:val="008766C4"/>
    <w:rsid w:val="00884CE3"/>
    <w:rsid w:val="008928E5"/>
    <w:rsid w:val="00897B4C"/>
    <w:rsid w:val="008A7730"/>
    <w:rsid w:val="008B1C72"/>
    <w:rsid w:val="008B2D66"/>
    <w:rsid w:val="008B3472"/>
    <w:rsid w:val="008B7785"/>
    <w:rsid w:val="008C214B"/>
    <w:rsid w:val="008C5AD8"/>
    <w:rsid w:val="008C6F68"/>
    <w:rsid w:val="008D3206"/>
    <w:rsid w:val="008D44C8"/>
    <w:rsid w:val="008E29EF"/>
    <w:rsid w:val="008E4CA4"/>
    <w:rsid w:val="008E57BC"/>
    <w:rsid w:val="008E7568"/>
    <w:rsid w:val="008F2A55"/>
    <w:rsid w:val="009060B6"/>
    <w:rsid w:val="00913DF2"/>
    <w:rsid w:val="00916CDA"/>
    <w:rsid w:val="00932B08"/>
    <w:rsid w:val="00932F61"/>
    <w:rsid w:val="009368D5"/>
    <w:rsid w:val="00944689"/>
    <w:rsid w:val="00944844"/>
    <w:rsid w:val="00950CE9"/>
    <w:rsid w:val="009544AF"/>
    <w:rsid w:val="00956A6B"/>
    <w:rsid w:val="00964779"/>
    <w:rsid w:val="0096676B"/>
    <w:rsid w:val="009808CC"/>
    <w:rsid w:val="00981111"/>
    <w:rsid w:val="00983203"/>
    <w:rsid w:val="009A0DED"/>
    <w:rsid w:val="009A2C10"/>
    <w:rsid w:val="009A49C3"/>
    <w:rsid w:val="009A53A8"/>
    <w:rsid w:val="009B19B5"/>
    <w:rsid w:val="009B55A1"/>
    <w:rsid w:val="009B5C78"/>
    <w:rsid w:val="009B719F"/>
    <w:rsid w:val="009B77E2"/>
    <w:rsid w:val="009B77EA"/>
    <w:rsid w:val="009D021C"/>
    <w:rsid w:val="009E0D19"/>
    <w:rsid w:val="009E1737"/>
    <w:rsid w:val="009E211D"/>
    <w:rsid w:val="009F5DEA"/>
    <w:rsid w:val="009F6A7D"/>
    <w:rsid w:val="00A01AA4"/>
    <w:rsid w:val="00A046EC"/>
    <w:rsid w:val="00A0575C"/>
    <w:rsid w:val="00A07A67"/>
    <w:rsid w:val="00A15144"/>
    <w:rsid w:val="00A1742F"/>
    <w:rsid w:val="00A209B5"/>
    <w:rsid w:val="00A22B9A"/>
    <w:rsid w:val="00A239E4"/>
    <w:rsid w:val="00A2416D"/>
    <w:rsid w:val="00A2516E"/>
    <w:rsid w:val="00A346EA"/>
    <w:rsid w:val="00A35DE7"/>
    <w:rsid w:val="00A4257C"/>
    <w:rsid w:val="00A4425E"/>
    <w:rsid w:val="00A47B5D"/>
    <w:rsid w:val="00A54B17"/>
    <w:rsid w:val="00A54CFD"/>
    <w:rsid w:val="00A670C5"/>
    <w:rsid w:val="00A6745A"/>
    <w:rsid w:val="00A74C67"/>
    <w:rsid w:val="00A86690"/>
    <w:rsid w:val="00A86BB4"/>
    <w:rsid w:val="00A874A4"/>
    <w:rsid w:val="00A90D85"/>
    <w:rsid w:val="00AA451C"/>
    <w:rsid w:val="00AA7574"/>
    <w:rsid w:val="00AB3C29"/>
    <w:rsid w:val="00AB599F"/>
    <w:rsid w:val="00AC77C5"/>
    <w:rsid w:val="00AD01BD"/>
    <w:rsid w:val="00AD06FB"/>
    <w:rsid w:val="00AD0782"/>
    <w:rsid w:val="00AD5FC8"/>
    <w:rsid w:val="00AF2A19"/>
    <w:rsid w:val="00B10136"/>
    <w:rsid w:val="00B122AD"/>
    <w:rsid w:val="00B177A9"/>
    <w:rsid w:val="00B2117D"/>
    <w:rsid w:val="00B21F18"/>
    <w:rsid w:val="00B22A12"/>
    <w:rsid w:val="00B261B8"/>
    <w:rsid w:val="00B4129D"/>
    <w:rsid w:val="00B440F7"/>
    <w:rsid w:val="00B45AB9"/>
    <w:rsid w:val="00B52D2A"/>
    <w:rsid w:val="00B5581D"/>
    <w:rsid w:val="00B63140"/>
    <w:rsid w:val="00B657D4"/>
    <w:rsid w:val="00B743F7"/>
    <w:rsid w:val="00B817AD"/>
    <w:rsid w:val="00B851BB"/>
    <w:rsid w:val="00BA07CF"/>
    <w:rsid w:val="00BA0BAB"/>
    <w:rsid w:val="00BA230F"/>
    <w:rsid w:val="00BA347E"/>
    <w:rsid w:val="00BA3F07"/>
    <w:rsid w:val="00BA5E55"/>
    <w:rsid w:val="00BD122C"/>
    <w:rsid w:val="00BD1D60"/>
    <w:rsid w:val="00BD462B"/>
    <w:rsid w:val="00BD53E3"/>
    <w:rsid w:val="00BD5564"/>
    <w:rsid w:val="00BE6360"/>
    <w:rsid w:val="00BE757D"/>
    <w:rsid w:val="00BE7D12"/>
    <w:rsid w:val="00BF1756"/>
    <w:rsid w:val="00BF344A"/>
    <w:rsid w:val="00C00EAC"/>
    <w:rsid w:val="00C019FF"/>
    <w:rsid w:val="00C03EC8"/>
    <w:rsid w:val="00C06B2C"/>
    <w:rsid w:val="00C102B8"/>
    <w:rsid w:val="00C1261D"/>
    <w:rsid w:val="00C1444A"/>
    <w:rsid w:val="00C163BB"/>
    <w:rsid w:val="00C168CB"/>
    <w:rsid w:val="00C21427"/>
    <w:rsid w:val="00C31FCD"/>
    <w:rsid w:val="00C32867"/>
    <w:rsid w:val="00C427E2"/>
    <w:rsid w:val="00C42F97"/>
    <w:rsid w:val="00C51717"/>
    <w:rsid w:val="00C57977"/>
    <w:rsid w:val="00C64B1C"/>
    <w:rsid w:val="00C6599C"/>
    <w:rsid w:val="00C71734"/>
    <w:rsid w:val="00C741A0"/>
    <w:rsid w:val="00C74C56"/>
    <w:rsid w:val="00C75BF0"/>
    <w:rsid w:val="00C76868"/>
    <w:rsid w:val="00C805C6"/>
    <w:rsid w:val="00C86B03"/>
    <w:rsid w:val="00C92092"/>
    <w:rsid w:val="00C93FB0"/>
    <w:rsid w:val="00CB04E1"/>
    <w:rsid w:val="00CB2D67"/>
    <w:rsid w:val="00CC456C"/>
    <w:rsid w:val="00CC7DB6"/>
    <w:rsid w:val="00CD1ADC"/>
    <w:rsid w:val="00CD435E"/>
    <w:rsid w:val="00CF6CA3"/>
    <w:rsid w:val="00D04D84"/>
    <w:rsid w:val="00D1053A"/>
    <w:rsid w:val="00D17F9B"/>
    <w:rsid w:val="00D2004B"/>
    <w:rsid w:val="00D24E5C"/>
    <w:rsid w:val="00D30CE7"/>
    <w:rsid w:val="00D32789"/>
    <w:rsid w:val="00D375CD"/>
    <w:rsid w:val="00D46213"/>
    <w:rsid w:val="00D56A21"/>
    <w:rsid w:val="00D7234E"/>
    <w:rsid w:val="00D72A8C"/>
    <w:rsid w:val="00D7345D"/>
    <w:rsid w:val="00D77718"/>
    <w:rsid w:val="00D80511"/>
    <w:rsid w:val="00D86882"/>
    <w:rsid w:val="00D958A5"/>
    <w:rsid w:val="00D96EB8"/>
    <w:rsid w:val="00DA039A"/>
    <w:rsid w:val="00DA21AC"/>
    <w:rsid w:val="00DA4EA8"/>
    <w:rsid w:val="00DA65AE"/>
    <w:rsid w:val="00DA7CA8"/>
    <w:rsid w:val="00DB1C25"/>
    <w:rsid w:val="00DB1E4B"/>
    <w:rsid w:val="00DB282E"/>
    <w:rsid w:val="00DB416A"/>
    <w:rsid w:val="00DB61E4"/>
    <w:rsid w:val="00DB779F"/>
    <w:rsid w:val="00DC2073"/>
    <w:rsid w:val="00DC665B"/>
    <w:rsid w:val="00DC7A85"/>
    <w:rsid w:val="00DD36D5"/>
    <w:rsid w:val="00DE04EC"/>
    <w:rsid w:val="00DE0AC1"/>
    <w:rsid w:val="00DE16F2"/>
    <w:rsid w:val="00DE5093"/>
    <w:rsid w:val="00DE6321"/>
    <w:rsid w:val="00DE729E"/>
    <w:rsid w:val="00DF13D5"/>
    <w:rsid w:val="00DF6590"/>
    <w:rsid w:val="00E079D9"/>
    <w:rsid w:val="00E07DFC"/>
    <w:rsid w:val="00E10095"/>
    <w:rsid w:val="00E165BB"/>
    <w:rsid w:val="00E1745B"/>
    <w:rsid w:val="00E225E2"/>
    <w:rsid w:val="00E31E84"/>
    <w:rsid w:val="00E35D26"/>
    <w:rsid w:val="00E4657C"/>
    <w:rsid w:val="00E465AC"/>
    <w:rsid w:val="00E468B9"/>
    <w:rsid w:val="00E5455E"/>
    <w:rsid w:val="00E64547"/>
    <w:rsid w:val="00E71099"/>
    <w:rsid w:val="00E712D4"/>
    <w:rsid w:val="00E7199F"/>
    <w:rsid w:val="00E748DA"/>
    <w:rsid w:val="00E74F16"/>
    <w:rsid w:val="00E76854"/>
    <w:rsid w:val="00EA0086"/>
    <w:rsid w:val="00EA0E68"/>
    <w:rsid w:val="00EB7935"/>
    <w:rsid w:val="00EC2841"/>
    <w:rsid w:val="00ED4B02"/>
    <w:rsid w:val="00ED6C0A"/>
    <w:rsid w:val="00EE18DE"/>
    <w:rsid w:val="00EE75D0"/>
    <w:rsid w:val="00EF49E7"/>
    <w:rsid w:val="00F05EA4"/>
    <w:rsid w:val="00F13B34"/>
    <w:rsid w:val="00F16BF7"/>
    <w:rsid w:val="00F178E1"/>
    <w:rsid w:val="00F214A6"/>
    <w:rsid w:val="00F21972"/>
    <w:rsid w:val="00F228FB"/>
    <w:rsid w:val="00F3098A"/>
    <w:rsid w:val="00F309D5"/>
    <w:rsid w:val="00F35A75"/>
    <w:rsid w:val="00F4367E"/>
    <w:rsid w:val="00F51D66"/>
    <w:rsid w:val="00F56D57"/>
    <w:rsid w:val="00F61190"/>
    <w:rsid w:val="00F6192E"/>
    <w:rsid w:val="00F6367F"/>
    <w:rsid w:val="00F66DEF"/>
    <w:rsid w:val="00F72FF5"/>
    <w:rsid w:val="00F81B14"/>
    <w:rsid w:val="00F8398E"/>
    <w:rsid w:val="00F87F69"/>
    <w:rsid w:val="00F9601F"/>
    <w:rsid w:val="00F97A0E"/>
    <w:rsid w:val="00FA752F"/>
    <w:rsid w:val="00FB116B"/>
    <w:rsid w:val="00FB2925"/>
    <w:rsid w:val="00FC031B"/>
    <w:rsid w:val="00FC4C99"/>
    <w:rsid w:val="00FC765C"/>
    <w:rsid w:val="00FD0BCA"/>
    <w:rsid w:val="00FD24B4"/>
    <w:rsid w:val="00FD67BF"/>
    <w:rsid w:val="00FE5643"/>
    <w:rsid w:val="00FE5BC0"/>
    <w:rsid w:val="00FE71FF"/>
    <w:rsid w:val="00FF315D"/>
    <w:rsid w:val="00FF47BA"/>
    <w:rsid w:val="00FF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099071"/>
  <w15:docId w15:val="{F14CA6AD-6C99-449D-A17E-7998CAC3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4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5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7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C77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7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7C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7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7C5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528A8"/>
  </w:style>
  <w:style w:type="character" w:styleId="Hyperlink">
    <w:name w:val="Hyperlink"/>
    <w:basedOn w:val="DefaultParagraphFont"/>
    <w:uiPriority w:val="99"/>
    <w:unhideWhenUsed/>
    <w:rsid w:val="009D021C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63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BE3"/>
  </w:style>
  <w:style w:type="character" w:styleId="PageNumber">
    <w:name w:val="page number"/>
    <w:basedOn w:val="DefaultParagraphFont"/>
    <w:uiPriority w:val="99"/>
    <w:semiHidden/>
    <w:unhideWhenUsed/>
    <w:rsid w:val="00163BE3"/>
  </w:style>
  <w:style w:type="paragraph" w:styleId="Revision">
    <w:name w:val="Revision"/>
    <w:hidden/>
    <w:uiPriority w:val="99"/>
    <w:semiHidden/>
    <w:rsid w:val="007C06B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F9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E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1.bin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5.wmf"/><Relationship Id="rId87" Type="http://schemas.openxmlformats.org/officeDocument/2006/relationships/oleObject" Target="embeddings/oleObject40.bin"/><Relationship Id="rId102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90" Type="http://schemas.openxmlformats.org/officeDocument/2006/relationships/image" Target="media/image41.png"/><Relationship Id="rId95" Type="http://schemas.openxmlformats.org/officeDocument/2006/relationships/image" Target="media/image44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100" Type="http://schemas.openxmlformats.org/officeDocument/2006/relationships/image" Target="media/image47.png"/><Relationship Id="rId105" Type="http://schemas.microsoft.com/office/2011/relationships/people" Target="people.xml"/><Relationship Id="rId8" Type="http://schemas.openxmlformats.org/officeDocument/2006/relationships/hyperlink" Target="mailto:qzhuang@purdue.edu" TargetMode="External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8.png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29.wmf"/><Relationship Id="rId103" Type="http://schemas.openxmlformats.org/officeDocument/2006/relationships/footer" Target="footer2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image" Target="media/image40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theme" Target="theme/theme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29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6.wmf"/><Relationship Id="rId86" Type="http://schemas.openxmlformats.org/officeDocument/2006/relationships/image" Target="media/image39.wmf"/><Relationship Id="rId94" Type="http://schemas.openxmlformats.org/officeDocument/2006/relationships/oleObject" Target="embeddings/oleObject43.bin"/><Relationship Id="rId99" Type="http://schemas.openxmlformats.org/officeDocument/2006/relationships/image" Target="media/image46.png"/><Relationship Id="rId101" Type="http://schemas.openxmlformats.org/officeDocument/2006/relationships/image" Target="media/image48.png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D1FEC-0332-4860-9DEE-375DD977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1641</TotalTime>
  <Pages>20</Pages>
  <Words>3216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Qu</dc:creator>
  <cp:keywords/>
  <dc:description/>
  <cp:lastModifiedBy>Yang Qu</cp:lastModifiedBy>
  <cp:revision>506</cp:revision>
  <dcterms:created xsi:type="dcterms:W3CDTF">2016-08-16T23:24:00Z</dcterms:created>
  <dcterms:modified xsi:type="dcterms:W3CDTF">2018-05-15T05:31:00Z</dcterms:modified>
</cp:coreProperties>
</file>